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7679BE" w14:textId="77777777" w:rsidR="00CC66B5" w:rsidRPr="00CC66B5" w:rsidRDefault="00CC66B5" w:rsidP="00CC66B5">
      <w:pPr>
        <w:keepNext/>
        <w:keepLines/>
        <w:spacing w:after="0" w:line="240" w:lineRule="auto"/>
        <w:jc w:val="right"/>
        <w:outlineLvl w:val="0"/>
        <w:rPr>
          <w:rFonts w:eastAsia="Calibri" w:cs="Times New Roman"/>
          <w:szCs w:val="24"/>
        </w:rPr>
      </w:pPr>
      <w:r w:rsidRPr="00CC66B5">
        <w:rPr>
          <w:rFonts w:eastAsia="Calibri" w:cs="Times New Roman"/>
          <w:szCs w:val="24"/>
        </w:rPr>
        <w:t>EELNÕU</w:t>
      </w:r>
    </w:p>
    <w:p w14:paraId="4B29349B" w14:textId="77777777" w:rsidR="00CC66B5" w:rsidRPr="00CC66B5" w:rsidRDefault="00CC66B5" w:rsidP="00CC66B5">
      <w:pPr>
        <w:spacing w:line="254" w:lineRule="auto"/>
        <w:jc w:val="right"/>
        <w:rPr>
          <w:rFonts w:eastAsia="Calibri" w:cs="Times New Roman"/>
        </w:rPr>
      </w:pPr>
      <w:r w:rsidRPr="00CC66B5">
        <w:rPr>
          <w:rFonts w:eastAsia="Calibri" w:cs="Times New Roman"/>
        </w:rPr>
        <w:t>14.03.2025</w:t>
      </w:r>
    </w:p>
    <w:p w14:paraId="06D3FC33" w14:textId="77777777" w:rsidR="00CC66B5" w:rsidRPr="00CC66B5" w:rsidRDefault="00CC66B5" w:rsidP="00CC66B5">
      <w:pPr>
        <w:spacing w:line="254" w:lineRule="auto"/>
        <w:rPr>
          <w:rFonts w:eastAsia="Calibri" w:cs="Times New Roman"/>
          <w:b/>
          <w:bCs/>
          <w:sz w:val="32"/>
          <w:szCs w:val="32"/>
        </w:rPr>
      </w:pPr>
      <w:bookmarkStart w:id="0" w:name="_Hlk179697120"/>
    </w:p>
    <w:p w14:paraId="0D7ED47F" w14:textId="77777777" w:rsidR="00CC66B5" w:rsidRPr="00CC66B5" w:rsidRDefault="00CC66B5" w:rsidP="00CC66B5">
      <w:pPr>
        <w:spacing w:line="254" w:lineRule="auto"/>
        <w:jc w:val="center"/>
        <w:rPr>
          <w:rFonts w:eastAsia="Calibri" w:cs="Times New Roman"/>
          <w:b/>
          <w:bCs/>
          <w:sz w:val="32"/>
          <w:szCs w:val="32"/>
        </w:rPr>
      </w:pPr>
      <w:bookmarkStart w:id="1" w:name="_Hlk164168852"/>
      <w:r w:rsidRPr="00CC66B5">
        <w:rPr>
          <w:rFonts w:eastAsia="Calibri" w:cs="Times New Roman"/>
          <w:b/>
          <w:bCs/>
          <w:sz w:val="32"/>
          <w:szCs w:val="32"/>
        </w:rPr>
        <w:t>Makseasutuste ja e-raha asutuste seaduse ning</w:t>
      </w:r>
      <w:r w:rsidRPr="00CC66B5">
        <w:rPr>
          <w:rFonts w:eastAsia="Calibri" w:cs="Times New Roman"/>
          <w:b/>
          <w:bCs/>
          <w:iCs/>
          <w:sz w:val="32"/>
          <w:szCs w:val="32"/>
        </w:rPr>
        <w:t xml:space="preserve"> </w:t>
      </w:r>
      <w:bookmarkStart w:id="2" w:name="_Hlk180583296"/>
      <w:r w:rsidRPr="00CC66B5">
        <w:rPr>
          <w:rFonts w:eastAsia="Calibri" w:cs="Times New Roman"/>
          <w:b/>
          <w:bCs/>
          <w:iCs/>
          <w:sz w:val="32"/>
          <w:szCs w:val="32"/>
        </w:rPr>
        <w:t>makse- ja arveldussüsteemide seaduse</w:t>
      </w:r>
      <w:bookmarkEnd w:id="2"/>
      <w:r w:rsidRPr="00CC66B5">
        <w:rPr>
          <w:rFonts w:eastAsia="Calibri" w:cs="Times New Roman"/>
          <w:b/>
          <w:bCs/>
          <w:iCs/>
          <w:sz w:val="32"/>
          <w:szCs w:val="32"/>
        </w:rPr>
        <w:t xml:space="preserve"> </w:t>
      </w:r>
      <w:r w:rsidRPr="00CC66B5">
        <w:rPr>
          <w:rFonts w:eastAsia="Calibri" w:cs="Times New Roman"/>
          <w:b/>
          <w:bCs/>
          <w:sz w:val="32"/>
          <w:szCs w:val="32"/>
        </w:rPr>
        <w:t>muutmise seadus</w:t>
      </w:r>
      <w:bookmarkEnd w:id="1"/>
    </w:p>
    <w:bookmarkEnd w:id="0"/>
    <w:p w14:paraId="55AAC6CE" w14:textId="77777777" w:rsidR="00CC66B5" w:rsidRPr="00CC66B5" w:rsidRDefault="00CC66B5" w:rsidP="00CC66B5">
      <w:pPr>
        <w:spacing w:line="254" w:lineRule="auto"/>
        <w:rPr>
          <w:rFonts w:eastAsia="Calibri" w:cs="Times New Roman"/>
        </w:rPr>
      </w:pPr>
    </w:p>
    <w:p w14:paraId="1399AF4B" w14:textId="77777777" w:rsidR="00CC66B5" w:rsidRPr="00CC66B5" w:rsidRDefault="00CC66B5" w:rsidP="00CC66B5">
      <w:pPr>
        <w:spacing w:after="0" w:line="240" w:lineRule="auto"/>
        <w:rPr>
          <w:rFonts w:eastAsia="Calibri" w:cs="Times New Roman"/>
          <w:b/>
          <w:szCs w:val="24"/>
        </w:rPr>
      </w:pPr>
      <w:r w:rsidRPr="00CC66B5">
        <w:rPr>
          <w:rFonts w:eastAsia="Calibri" w:cs="Times New Roman"/>
          <w:b/>
          <w:szCs w:val="24"/>
        </w:rPr>
        <w:t>§ 1. Makseasutuste ja e-raha asutuste seaduse muutmine</w:t>
      </w:r>
    </w:p>
    <w:p w14:paraId="09E69DA7" w14:textId="77777777" w:rsidR="00CC66B5" w:rsidRPr="00CC66B5" w:rsidRDefault="00CC66B5" w:rsidP="00CC66B5">
      <w:pPr>
        <w:spacing w:after="0" w:line="240" w:lineRule="auto"/>
        <w:rPr>
          <w:rFonts w:eastAsia="Calibri" w:cs="Times New Roman"/>
          <w:b/>
          <w:szCs w:val="24"/>
        </w:rPr>
      </w:pPr>
    </w:p>
    <w:p w14:paraId="6F3AB521" w14:textId="77777777" w:rsidR="00CC66B5" w:rsidRPr="00CC66B5" w:rsidRDefault="00CC66B5" w:rsidP="00CC66B5">
      <w:pPr>
        <w:spacing w:after="0" w:line="240" w:lineRule="auto"/>
        <w:jc w:val="both"/>
        <w:rPr>
          <w:rFonts w:eastAsia="Calibri" w:cs="Times New Roman"/>
          <w:bCs/>
          <w:szCs w:val="24"/>
        </w:rPr>
      </w:pPr>
      <w:r w:rsidRPr="00CC66B5">
        <w:rPr>
          <w:rFonts w:eastAsia="Calibri" w:cs="Times New Roman"/>
          <w:bCs/>
          <w:szCs w:val="24"/>
        </w:rPr>
        <w:t>Makseasutuste ja e-raha asutuste seaduses tehakse järgmised muudatused:</w:t>
      </w:r>
    </w:p>
    <w:p w14:paraId="3A43AC4C" w14:textId="77777777" w:rsidR="00CC66B5" w:rsidRPr="00CC66B5" w:rsidRDefault="00CC66B5" w:rsidP="00CC66B5">
      <w:pPr>
        <w:spacing w:after="0" w:line="240" w:lineRule="auto"/>
        <w:jc w:val="both"/>
        <w:rPr>
          <w:rFonts w:eastAsia="Calibri" w:cs="Times New Roman"/>
          <w:bCs/>
          <w:szCs w:val="24"/>
        </w:rPr>
      </w:pPr>
    </w:p>
    <w:p w14:paraId="5135BC72" w14:textId="77777777" w:rsidR="00CC66B5" w:rsidRPr="00CC66B5" w:rsidRDefault="00CC66B5" w:rsidP="00CC66B5">
      <w:pPr>
        <w:spacing w:after="0" w:line="240" w:lineRule="auto"/>
        <w:jc w:val="both"/>
        <w:rPr>
          <w:rFonts w:eastAsia="Calibri" w:cs="Times New Roman"/>
          <w:bCs/>
          <w:szCs w:val="24"/>
        </w:rPr>
      </w:pPr>
      <w:r w:rsidRPr="00CC66B5">
        <w:rPr>
          <w:rFonts w:eastAsia="Calibri" w:cs="Times New Roman"/>
          <w:b/>
          <w:szCs w:val="24"/>
        </w:rPr>
        <w:t>1)</w:t>
      </w:r>
      <w:r w:rsidRPr="00CC66B5">
        <w:rPr>
          <w:rFonts w:eastAsia="Calibri" w:cs="Times New Roman"/>
          <w:bCs/>
          <w:szCs w:val="24"/>
        </w:rPr>
        <w:t xml:space="preserve"> paragrahvi 15 lõige 2 tunnistatakse kehtetuks;</w:t>
      </w:r>
    </w:p>
    <w:p w14:paraId="158B3D47" w14:textId="77777777" w:rsidR="00CC66B5" w:rsidRPr="00CC66B5" w:rsidRDefault="00CC66B5" w:rsidP="00CC66B5">
      <w:pPr>
        <w:spacing w:after="0" w:line="240" w:lineRule="auto"/>
        <w:jc w:val="both"/>
        <w:rPr>
          <w:rFonts w:eastAsia="Calibri" w:cs="Times New Roman"/>
          <w:bCs/>
          <w:szCs w:val="24"/>
        </w:rPr>
      </w:pPr>
    </w:p>
    <w:p w14:paraId="19BA9ACC" w14:textId="77777777" w:rsidR="00CC66B5" w:rsidRPr="00CC66B5" w:rsidRDefault="00CC66B5" w:rsidP="00CC66B5">
      <w:pPr>
        <w:spacing w:after="0" w:line="240" w:lineRule="auto"/>
        <w:jc w:val="both"/>
        <w:rPr>
          <w:rFonts w:eastAsia="Calibri" w:cs="Times New Roman"/>
          <w:bCs/>
          <w:szCs w:val="24"/>
        </w:rPr>
      </w:pPr>
      <w:r w:rsidRPr="00CC66B5">
        <w:rPr>
          <w:rFonts w:eastAsia="Calibri" w:cs="Times New Roman"/>
          <w:b/>
          <w:szCs w:val="24"/>
        </w:rPr>
        <w:t>2)</w:t>
      </w:r>
      <w:r w:rsidRPr="00CC66B5">
        <w:rPr>
          <w:rFonts w:eastAsia="Calibri" w:cs="Times New Roman"/>
          <w:bCs/>
          <w:szCs w:val="24"/>
        </w:rPr>
        <w:t xml:space="preserve"> paragrahvi 17 lõige 1 muudetakse ja sõnastatakse järgmiselt: </w:t>
      </w:r>
    </w:p>
    <w:p w14:paraId="26D13AF5" w14:textId="77777777" w:rsidR="00CC66B5" w:rsidRPr="00CC66B5" w:rsidRDefault="00CC66B5" w:rsidP="00CC66B5">
      <w:pPr>
        <w:spacing w:after="0" w:line="240" w:lineRule="auto"/>
        <w:jc w:val="both"/>
        <w:rPr>
          <w:rFonts w:eastAsia="Calibri" w:cs="Times New Roman"/>
          <w:bCs/>
          <w:szCs w:val="24"/>
        </w:rPr>
      </w:pPr>
    </w:p>
    <w:p w14:paraId="43CFA158" w14:textId="4B42260F" w:rsidR="00CC66B5" w:rsidRPr="00CC66B5" w:rsidRDefault="00CC66B5" w:rsidP="00CC66B5">
      <w:pPr>
        <w:spacing w:after="0" w:line="240" w:lineRule="auto"/>
        <w:jc w:val="both"/>
        <w:rPr>
          <w:rFonts w:eastAsia="Calibri" w:cs="Times New Roman"/>
          <w:bCs/>
          <w:szCs w:val="24"/>
        </w:rPr>
      </w:pPr>
      <w:r w:rsidRPr="00CC66B5">
        <w:rPr>
          <w:rFonts w:eastAsia="Calibri" w:cs="Times New Roman"/>
          <w:bCs/>
          <w:szCs w:val="24"/>
        </w:rPr>
        <w:t xml:space="preserve">„(1) Kui taotleja ei ole tegevusloa taotlemisel esitanud kõiki käesoleva seaduse §-s 15 nimetatud andmeid ja dokumente või need on ebaõiged, eksitavad, oluliste puudustega või mittetäielikud või ei ole </w:t>
      </w:r>
      <w:del w:id="3" w:author="Mari Koik - JUSTDIGI" w:date="2025-03-27T15:24:00Z" w16du:dateUtc="2025-03-27T13:24:00Z">
        <w:r w:rsidRPr="00CC66B5" w:rsidDel="000575DC">
          <w:rPr>
            <w:rFonts w:eastAsia="Calibri" w:cs="Times New Roman"/>
            <w:bCs/>
            <w:szCs w:val="24"/>
          </w:rPr>
          <w:delText xml:space="preserve">need </w:delText>
        </w:r>
      </w:del>
      <w:r w:rsidRPr="00CC66B5">
        <w:rPr>
          <w:rFonts w:eastAsia="Calibri" w:cs="Times New Roman"/>
          <w:bCs/>
          <w:szCs w:val="24"/>
        </w:rPr>
        <w:t xml:space="preserve">nõuetekohaselt vormistatud, on Finantsinspektsioonil õigus jätta taotlus läbi vaatamata või nõuda taotlejalt puuduste kõrvaldamist.“; </w:t>
      </w:r>
    </w:p>
    <w:p w14:paraId="0F6D8CBB" w14:textId="77777777" w:rsidR="00CC66B5" w:rsidRPr="00CC66B5" w:rsidRDefault="00CC66B5" w:rsidP="00CC66B5">
      <w:pPr>
        <w:spacing w:after="0" w:line="240" w:lineRule="auto"/>
        <w:jc w:val="both"/>
        <w:rPr>
          <w:rFonts w:eastAsia="Calibri" w:cs="Times New Roman"/>
          <w:bCs/>
          <w:szCs w:val="24"/>
        </w:rPr>
      </w:pPr>
    </w:p>
    <w:p w14:paraId="78BC9AA7" w14:textId="77777777" w:rsidR="00CC66B5" w:rsidRPr="00CC66B5" w:rsidRDefault="00CC66B5" w:rsidP="00CC66B5">
      <w:pPr>
        <w:spacing w:after="0" w:line="240" w:lineRule="auto"/>
        <w:jc w:val="both"/>
        <w:rPr>
          <w:rFonts w:eastAsia="Calibri" w:cs="Times New Roman"/>
          <w:bCs/>
          <w:szCs w:val="24"/>
        </w:rPr>
      </w:pPr>
      <w:r w:rsidRPr="00CC66B5">
        <w:rPr>
          <w:rFonts w:eastAsia="Calibri" w:cs="Times New Roman"/>
          <w:b/>
          <w:szCs w:val="24"/>
        </w:rPr>
        <w:t>3)</w:t>
      </w:r>
      <w:r w:rsidRPr="00CC66B5">
        <w:rPr>
          <w:rFonts w:eastAsia="Calibri" w:cs="Times New Roman"/>
          <w:bCs/>
          <w:szCs w:val="24"/>
        </w:rPr>
        <w:t xml:space="preserve"> paragrahvi 17 täiendatakse lõikega 1</w:t>
      </w:r>
      <w:r w:rsidRPr="00CC66B5">
        <w:rPr>
          <w:rFonts w:eastAsia="Calibri" w:cs="Times New Roman"/>
          <w:bCs/>
          <w:szCs w:val="24"/>
          <w:vertAlign w:val="superscript"/>
        </w:rPr>
        <w:t>1</w:t>
      </w:r>
      <w:r w:rsidRPr="00CC66B5">
        <w:rPr>
          <w:rFonts w:eastAsia="Calibri" w:cs="Times New Roman"/>
          <w:bCs/>
          <w:szCs w:val="24"/>
        </w:rPr>
        <w:t xml:space="preserve"> järgmises sõnastuses: </w:t>
      </w:r>
    </w:p>
    <w:p w14:paraId="7685E5C3" w14:textId="77777777" w:rsidR="00CC66B5" w:rsidRPr="00CC66B5" w:rsidRDefault="00CC66B5" w:rsidP="00CC66B5">
      <w:pPr>
        <w:spacing w:after="0" w:line="240" w:lineRule="auto"/>
        <w:jc w:val="both"/>
        <w:rPr>
          <w:rFonts w:eastAsia="Calibri" w:cs="Times New Roman"/>
          <w:bCs/>
          <w:szCs w:val="24"/>
        </w:rPr>
      </w:pPr>
    </w:p>
    <w:p w14:paraId="09CC55AA" w14:textId="77777777" w:rsidR="00CC66B5" w:rsidRPr="00CC66B5" w:rsidRDefault="00CC66B5" w:rsidP="00CC66B5">
      <w:pPr>
        <w:spacing w:after="0" w:line="240" w:lineRule="auto"/>
        <w:jc w:val="both"/>
        <w:rPr>
          <w:rFonts w:eastAsia="Calibri" w:cs="Times New Roman"/>
          <w:bCs/>
          <w:szCs w:val="24"/>
        </w:rPr>
      </w:pPr>
      <w:r w:rsidRPr="00CC66B5">
        <w:rPr>
          <w:rFonts w:eastAsia="Calibri" w:cs="Times New Roman"/>
          <w:bCs/>
          <w:szCs w:val="24"/>
        </w:rPr>
        <w:t>„(1</w:t>
      </w:r>
      <w:r w:rsidRPr="00CC66B5">
        <w:rPr>
          <w:rFonts w:eastAsia="Calibri" w:cs="Times New Roman"/>
          <w:bCs/>
          <w:szCs w:val="24"/>
          <w:vertAlign w:val="superscript"/>
        </w:rPr>
        <w:t>1</w:t>
      </w:r>
      <w:r w:rsidRPr="00CC66B5">
        <w:rPr>
          <w:rFonts w:eastAsia="Calibri" w:cs="Times New Roman"/>
          <w:bCs/>
          <w:szCs w:val="24"/>
        </w:rPr>
        <w:t>) Kui tegevusloa taotluse menetlemise ajal tehakse muudatusi käesoleva seaduse §-s 15 nimetatud andmetes või dokumentides, esitab taotleja viivitamata Finantsinspektsioonile vastavad andmed ja dokumendid uuendatud kujul. Kui muudatus on oluline, võib Finantsinspektsioon lugeda menetlustähtaja alguseks selle olulise muudatuse kättesaamise aja. Sel juhul peab Finantsinspektsioon teatama taotlejale uue menetlustähtaja.“;</w:t>
      </w:r>
    </w:p>
    <w:p w14:paraId="7EFF1CEA" w14:textId="77777777" w:rsidR="00CC66B5" w:rsidRPr="00CC66B5" w:rsidRDefault="00CC66B5" w:rsidP="00CC66B5">
      <w:pPr>
        <w:spacing w:after="0" w:line="240" w:lineRule="auto"/>
        <w:jc w:val="both"/>
        <w:rPr>
          <w:rFonts w:eastAsia="Calibri" w:cs="Times New Roman"/>
          <w:b/>
        </w:rPr>
      </w:pPr>
    </w:p>
    <w:p w14:paraId="1C054C20" w14:textId="77777777" w:rsidR="00CC66B5" w:rsidRPr="00CC66B5" w:rsidRDefault="00CC66B5" w:rsidP="00CC66B5">
      <w:pPr>
        <w:spacing w:after="0" w:line="240" w:lineRule="auto"/>
        <w:jc w:val="both"/>
        <w:rPr>
          <w:rFonts w:eastAsia="Calibri" w:cs="Times New Roman"/>
        </w:rPr>
      </w:pPr>
      <w:r w:rsidRPr="00CC66B5">
        <w:rPr>
          <w:rFonts w:eastAsia="Calibri" w:cs="Times New Roman"/>
          <w:b/>
        </w:rPr>
        <w:t xml:space="preserve">4) </w:t>
      </w:r>
      <w:r w:rsidRPr="00CC66B5">
        <w:rPr>
          <w:rFonts w:eastAsia="Calibri" w:cs="Times New Roman"/>
          <w:szCs w:val="24"/>
        </w:rPr>
        <w:t xml:space="preserve">seaduse 7. peatükki </w:t>
      </w:r>
      <w:bookmarkStart w:id="4" w:name="_Hlk180590215"/>
      <w:bookmarkStart w:id="5" w:name="_Hlk164337775"/>
      <w:r w:rsidRPr="00CC66B5">
        <w:rPr>
          <w:rFonts w:eastAsia="Calibri" w:cs="Times New Roman"/>
          <w:szCs w:val="24"/>
        </w:rPr>
        <w:t>täiendatakse §-dega 63</w:t>
      </w:r>
      <w:r w:rsidRPr="00CC66B5">
        <w:rPr>
          <w:rFonts w:eastAsia="Calibri" w:cs="Times New Roman"/>
          <w:szCs w:val="24"/>
          <w:vertAlign w:val="superscript"/>
        </w:rPr>
        <w:t>9</w:t>
      </w:r>
      <w:r w:rsidRPr="00CC66B5">
        <w:rPr>
          <w:rFonts w:eastAsia="Calibri" w:cs="Times New Roman"/>
        </w:rPr>
        <w:t xml:space="preserve"> ja </w:t>
      </w:r>
      <w:r w:rsidRPr="00CC66B5">
        <w:rPr>
          <w:rFonts w:eastAsia="Calibri" w:cs="Times New Roman"/>
          <w:szCs w:val="24"/>
        </w:rPr>
        <w:t>63</w:t>
      </w:r>
      <w:r w:rsidRPr="00CC66B5">
        <w:rPr>
          <w:rFonts w:eastAsia="Calibri" w:cs="Times New Roman"/>
          <w:szCs w:val="24"/>
          <w:vertAlign w:val="superscript"/>
        </w:rPr>
        <w:t>10</w:t>
      </w:r>
      <w:r w:rsidRPr="00CC66B5">
        <w:rPr>
          <w:rFonts w:eastAsia="Calibri" w:cs="Times New Roman"/>
          <w:szCs w:val="24"/>
        </w:rPr>
        <w:t xml:space="preserve"> järgmises </w:t>
      </w:r>
      <w:bookmarkEnd w:id="4"/>
      <w:r w:rsidRPr="00CC66B5">
        <w:rPr>
          <w:rFonts w:eastAsia="Calibri" w:cs="Times New Roman"/>
          <w:szCs w:val="24"/>
        </w:rPr>
        <w:t>sõnastuses:</w:t>
      </w:r>
      <w:bookmarkEnd w:id="5"/>
    </w:p>
    <w:p w14:paraId="124618B5" w14:textId="77777777" w:rsidR="00CC66B5" w:rsidRPr="00CC66B5" w:rsidRDefault="00CC66B5" w:rsidP="00CC66B5">
      <w:pPr>
        <w:spacing w:after="0" w:line="240" w:lineRule="auto"/>
        <w:jc w:val="both"/>
        <w:rPr>
          <w:rFonts w:eastAsia="Calibri" w:cs="Times New Roman"/>
        </w:rPr>
      </w:pPr>
    </w:p>
    <w:p w14:paraId="262E8A42" w14:textId="32198068" w:rsidR="00CC66B5" w:rsidRPr="00CC66B5" w:rsidRDefault="00CC66B5" w:rsidP="00CC66B5">
      <w:pPr>
        <w:spacing w:line="254" w:lineRule="auto"/>
        <w:rPr>
          <w:rFonts w:eastAsia="Calibri" w:cs="Times New Roman"/>
          <w:b/>
        </w:rPr>
      </w:pPr>
      <w:r w:rsidRPr="00CC66B5">
        <w:rPr>
          <w:rFonts w:eastAsia="Calibri" w:cs="Times New Roman"/>
          <w:b/>
        </w:rPr>
        <w:t>„§ 63</w:t>
      </w:r>
      <w:r w:rsidRPr="00CC66B5">
        <w:rPr>
          <w:rFonts w:eastAsia="Calibri" w:cs="Times New Roman"/>
          <w:b/>
          <w:vertAlign w:val="superscript"/>
        </w:rPr>
        <w:t>9</w:t>
      </w:r>
      <w:r w:rsidRPr="00CC66B5">
        <w:rPr>
          <w:rFonts w:eastAsia="Calibri" w:cs="Times New Roman"/>
          <w:b/>
        </w:rPr>
        <w:t>.</w:t>
      </w:r>
      <w:bookmarkStart w:id="6" w:name="_Hlk180590263"/>
      <w:r w:rsidRPr="00CC66B5">
        <w:rPr>
          <w:rFonts w:eastAsia="Calibri" w:cs="Times New Roman"/>
          <w:b/>
        </w:rPr>
        <w:t xml:space="preserve"> Arveldussüsteemis osalemise nõuetele vastavuse tunnustamine</w:t>
      </w:r>
      <w:bookmarkEnd w:id="6"/>
    </w:p>
    <w:p w14:paraId="627AC9C9" w14:textId="77777777" w:rsidR="00CC66B5" w:rsidRPr="00CC66B5" w:rsidRDefault="00CC66B5" w:rsidP="00CC66B5">
      <w:pPr>
        <w:spacing w:after="0" w:line="240" w:lineRule="auto"/>
        <w:jc w:val="both"/>
        <w:rPr>
          <w:rFonts w:eastAsia="Calibri" w:cs="Times New Roman"/>
          <w:szCs w:val="24"/>
        </w:rPr>
      </w:pPr>
      <w:r w:rsidRPr="00CC66B5">
        <w:rPr>
          <w:rFonts w:eastAsia="Calibri" w:cs="Times New Roman"/>
          <w:szCs w:val="24"/>
        </w:rPr>
        <w:t>(1) Kui makse- ja arveldussüsteemide seaduse § 6 lõikes 3¹ nimetatud makseasutus või e-raha asutus soovib osaleda sama seaduse §-s 3 nimetatud arveldussüsteemis, peavad tema tegevus ja dokumendid vastama käesolevas paragrahvis sätestatud nõuetele ja arveldussüsteemiga liitumise tingimustele.</w:t>
      </w:r>
    </w:p>
    <w:p w14:paraId="1B9C0C9F" w14:textId="77777777" w:rsidR="00CC66B5" w:rsidRPr="00CC66B5" w:rsidRDefault="00CC66B5" w:rsidP="00CC66B5">
      <w:pPr>
        <w:spacing w:after="0" w:line="240" w:lineRule="auto"/>
        <w:jc w:val="both"/>
        <w:rPr>
          <w:rFonts w:eastAsia="Calibri" w:cs="Times New Roman"/>
          <w:szCs w:val="24"/>
        </w:rPr>
      </w:pPr>
    </w:p>
    <w:p w14:paraId="4C9CF91E" w14:textId="365EFEAE" w:rsidR="00CC66B5" w:rsidRPr="00CC66B5" w:rsidRDefault="00CC66B5" w:rsidP="00CC66B5">
      <w:pPr>
        <w:spacing w:after="0" w:line="240" w:lineRule="auto"/>
        <w:jc w:val="both"/>
        <w:rPr>
          <w:rFonts w:eastAsia="Calibri" w:cs="Times New Roman"/>
          <w:szCs w:val="24"/>
        </w:rPr>
      </w:pPr>
      <w:r w:rsidRPr="00CC66B5">
        <w:rPr>
          <w:rFonts w:eastAsia="Calibri" w:cs="Times New Roman"/>
          <w:szCs w:val="24"/>
        </w:rPr>
        <w:t xml:space="preserve">(2) Arveldussüsteemiga liitumise taotlemiseks peavad makseasutuse või e-raha asutuse </w:t>
      </w:r>
      <w:proofErr w:type="spellStart"/>
      <w:r w:rsidRPr="00CC66B5">
        <w:rPr>
          <w:rFonts w:eastAsia="Calibri" w:cs="Times New Roman"/>
          <w:szCs w:val="24"/>
        </w:rPr>
        <w:t>sise</w:t>
      </w:r>
      <w:proofErr w:type="spellEnd"/>
      <w:r w:rsidRPr="00CC66B5">
        <w:rPr>
          <w:rFonts w:eastAsia="Calibri" w:cs="Times New Roman"/>
          <w:szCs w:val="24"/>
        </w:rPr>
        <w:t xml:space="preserve">-eeskirjad ja tegevust reguleerivad muud dokumendid olema asjakohased ning piisavalt selged ja </w:t>
      </w:r>
      <w:commentRangeStart w:id="7"/>
      <w:ins w:id="8" w:author="Mari Koik - JUSTDIGI" w:date="2025-03-27T15:26:00Z" w16du:dateUtc="2025-03-27T13:26:00Z">
        <w:r w:rsidR="00707E85">
          <w:rPr>
            <w:rFonts w:eastAsia="Calibri" w:cs="Times New Roman"/>
            <w:szCs w:val="24"/>
          </w:rPr>
          <w:t>arusaada</w:t>
        </w:r>
      </w:ins>
      <w:del w:id="9" w:author="Mari Koik - JUSTDIGI" w:date="2025-03-27T15:27:00Z" w16du:dateUtc="2025-03-27T13:27:00Z">
        <w:r w:rsidRPr="00CC66B5" w:rsidDel="000867F1">
          <w:rPr>
            <w:rFonts w:eastAsia="Calibri" w:cs="Times New Roman"/>
            <w:szCs w:val="24"/>
          </w:rPr>
          <w:delText>läbipaist</w:delText>
        </w:r>
      </w:del>
      <w:r w:rsidRPr="00CC66B5">
        <w:rPr>
          <w:rFonts w:eastAsia="Calibri" w:cs="Times New Roman"/>
          <w:szCs w:val="24"/>
        </w:rPr>
        <w:t>vad</w:t>
      </w:r>
      <w:commentRangeEnd w:id="7"/>
      <w:r w:rsidR="000867F1">
        <w:rPr>
          <w:rStyle w:val="Kommentaariviide"/>
          <w:rFonts w:asciiTheme="minorHAnsi" w:hAnsiTheme="minorHAnsi"/>
          <w:kern w:val="2"/>
          <w14:ligatures w14:val="standardContextual"/>
        </w:rPr>
        <w:commentReference w:id="7"/>
      </w:r>
      <w:r w:rsidRPr="00CC66B5">
        <w:rPr>
          <w:rFonts w:eastAsia="Calibri" w:cs="Times New Roman"/>
          <w:szCs w:val="24"/>
        </w:rPr>
        <w:t>, et tagada arveldussüsteemi usaldusväärne ja tõhus toimimine.</w:t>
      </w:r>
    </w:p>
    <w:p w14:paraId="3D0DC712" w14:textId="77777777" w:rsidR="00CC66B5" w:rsidRPr="00CC66B5" w:rsidRDefault="00CC66B5" w:rsidP="00CC66B5">
      <w:pPr>
        <w:spacing w:after="0" w:line="240" w:lineRule="auto"/>
        <w:jc w:val="both"/>
        <w:rPr>
          <w:rFonts w:eastAsia="Calibri" w:cs="Times New Roman"/>
          <w:szCs w:val="24"/>
        </w:rPr>
      </w:pPr>
    </w:p>
    <w:p w14:paraId="549AC8D7" w14:textId="2111400B" w:rsidR="00CC66B5" w:rsidRPr="00CC66B5" w:rsidRDefault="00CC66B5" w:rsidP="00CC66B5">
      <w:pPr>
        <w:spacing w:after="0" w:line="240" w:lineRule="auto"/>
        <w:jc w:val="both"/>
        <w:rPr>
          <w:rFonts w:eastAsia="Calibri" w:cs="Times New Roman"/>
          <w:szCs w:val="24"/>
        </w:rPr>
      </w:pPr>
      <w:r w:rsidRPr="00CC66B5">
        <w:rPr>
          <w:rFonts w:eastAsia="Calibri" w:cs="Times New Roman"/>
          <w:szCs w:val="24"/>
        </w:rPr>
        <w:t xml:space="preserve">(3) Makseasutuse või e-raha asutuse tegevuse ja dokumentide vastavust </w:t>
      </w:r>
      <w:del w:id="10" w:author="Mari Koik - JUSTDIGI" w:date="2025-03-27T16:22:00Z" w16du:dateUtc="2025-03-27T14:22:00Z">
        <w:r w:rsidRPr="00CC66B5" w:rsidDel="004B66CD">
          <w:rPr>
            <w:rFonts w:eastAsia="Calibri" w:cs="Times New Roman"/>
            <w:szCs w:val="24"/>
          </w:rPr>
          <w:delText xml:space="preserve"> </w:delText>
        </w:r>
      </w:del>
      <w:r w:rsidRPr="00CC66B5">
        <w:rPr>
          <w:rFonts w:eastAsia="Calibri" w:cs="Times New Roman"/>
          <w:szCs w:val="24"/>
        </w:rPr>
        <w:t>käesoleva paragrahvi</w:t>
      </w:r>
      <w:del w:id="11" w:author="Mari Koik - JUSTDIGI" w:date="2025-03-27T16:53:00Z" w16du:dateUtc="2025-03-27T14:53:00Z">
        <w:r w:rsidRPr="00CC66B5" w:rsidDel="00204AB2">
          <w:rPr>
            <w:rFonts w:eastAsia="Calibri" w:cs="Times New Roman"/>
            <w:szCs w:val="24"/>
          </w:rPr>
          <w:delText xml:space="preserve"> </w:delText>
        </w:r>
      </w:del>
      <w:r w:rsidRPr="00CC66B5">
        <w:rPr>
          <w:rFonts w:eastAsia="Calibri" w:cs="Times New Roman"/>
          <w:szCs w:val="24"/>
        </w:rPr>
        <w:t xml:space="preserve"> lõigetes 2 ja 4–8 nimetatud arveldussüsteemis osalemise nõuetele hindab Finantsinspektsioon (edaspidi ka </w:t>
      </w:r>
      <w:r w:rsidRPr="00CC66B5">
        <w:rPr>
          <w:rFonts w:eastAsia="Calibri" w:cs="Times New Roman"/>
          <w:i/>
          <w:iCs/>
          <w:szCs w:val="24"/>
        </w:rPr>
        <w:t xml:space="preserve">vastavuse </w:t>
      </w:r>
      <w:r w:rsidRPr="00860EC2">
        <w:rPr>
          <w:rFonts w:eastAsia="Calibri" w:cs="Times New Roman"/>
          <w:i/>
          <w:iCs/>
          <w:szCs w:val="24"/>
        </w:rPr>
        <w:t>tunnustamine</w:t>
      </w:r>
      <w:r w:rsidRPr="00CC66B5">
        <w:rPr>
          <w:rFonts w:eastAsia="Calibri" w:cs="Times New Roman"/>
          <w:szCs w:val="24"/>
        </w:rPr>
        <w:t>).</w:t>
      </w:r>
    </w:p>
    <w:p w14:paraId="5117CF00" w14:textId="77777777" w:rsidR="00CC66B5" w:rsidRPr="00CC66B5" w:rsidRDefault="00CC66B5" w:rsidP="00CC66B5">
      <w:pPr>
        <w:spacing w:after="0" w:line="240" w:lineRule="auto"/>
        <w:jc w:val="both"/>
        <w:rPr>
          <w:rFonts w:eastAsia="Calibri" w:cs="Times New Roman"/>
        </w:rPr>
      </w:pPr>
    </w:p>
    <w:p w14:paraId="196D063F" w14:textId="10A3F0F8" w:rsidR="00CC66B5" w:rsidRPr="00CC66B5" w:rsidRDefault="00CC66B5" w:rsidP="00CC66B5">
      <w:pPr>
        <w:spacing w:after="0" w:line="240" w:lineRule="auto"/>
        <w:jc w:val="both"/>
        <w:rPr>
          <w:rFonts w:eastAsia="Calibri" w:cs="Times New Roman"/>
          <w:szCs w:val="24"/>
        </w:rPr>
      </w:pPr>
      <w:r w:rsidRPr="00CC66B5">
        <w:rPr>
          <w:rFonts w:eastAsia="Calibri" w:cs="Times New Roman"/>
          <w:szCs w:val="24"/>
        </w:rPr>
        <w:t>(4) Vastavuse tunnustamiseks esitab makseasutus või e-raha asutus Finantsinspektsioonile kirjaliku taotluse ning järgmised dokumendid ja andmed:</w:t>
      </w:r>
    </w:p>
    <w:p w14:paraId="06957129" w14:textId="77777777" w:rsidR="00CC66B5" w:rsidRPr="00CC66B5" w:rsidRDefault="00CC66B5" w:rsidP="00CC66B5">
      <w:pPr>
        <w:autoSpaceDE w:val="0"/>
        <w:autoSpaceDN w:val="0"/>
        <w:adjustRightInd w:val="0"/>
        <w:spacing w:after="0" w:line="240" w:lineRule="auto"/>
        <w:jc w:val="both"/>
        <w:rPr>
          <w:rFonts w:eastAsia="Calibri" w:cs="Times New Roman"/>
          <w:color w:val="000000"/>
          <w:szCs w:val="24"/>
          <w14:ligatures w14:val="standardContextual"/>
        </w:rPr>
      </w:pPr>
      <w:r w:rsidRPr="00CC66B5">
        <w:rPr>
          <w:rFonts w:eastAsia="Calibri" w:cs="Times New Roman"/>
          <w:color w:val="000000"/>
          <w:szCs w:val="24"/>
          <w14:ligatures w14:val="standardContextual"/>
        </w:rPr>
        <w:t xml:space="preserve">1) käesoleva seaduse </w:t>
      </w:r>
      <w:r w:rsidRPr="00CC66B5">
        <w:rPr>
          <w:rFonts w:eastAsia="Calibri" w:cs="Times New Roman"/>
          <w:color w:val="202020"/>
          <w:szCs w:val="24"/>
          <w:shd w:val="clear" w:color="auto" w:fill="FFFFFF"/>
          <w14:ligatures w14:val="standardContextual"/>
        </w:rPr>
        <w:t>§ 15 lõike 1 punkti 7 kohane kliendi varade hoidmise ja kaitse üldnõuete kohaldamise kirjeldus ning muud asjakohased dokumendid;</w:t>
      </w:r>
    </w:p>
    <w:p w14:paraId="2E22F64E" w14:textId="77777777" w:rsidR="00CC66B5" w:rsidRPr="00CC66B5" w:rsidRDefault="00CC66B5" w:rsidP="00CC66B5">
      <w:pPr>
        <w:autoSpaceDE w:val="0"/>
        <w:autoSpaceDN w:val="0"/>
        <w:adjustRightInd w:val="0"/>
        <w:spacing w:after="0" w:line="240" w:lineRule="auto"/>
        <w:jc w:val="both"/>
        <w:rPr>
          <w:rFonts w:eastAsia="Calibri" w:cs="Times New Roman"/>
          <w:color w:val="202020"/>
          <w:szCs w:val="24"/>
          <w:shd w:val="clear" w:color="auto" w:fill="FFFFFF"/>
          <w14:ligatures w14:val="standardContextual"/>
        </w:rPr>
      </w:pPr>
      <w:r w:rsidRPr="00CC66B5">
        <w:rPr>
          <w:rFonts w:eastAsia="Calibri" w:cs="Times New Roman"/>
          <w:color w:val="000000"/>
          <w:szCs w:val="24"/>
          <w14:ligatures w14:val="standardContextual"/>
        </w:rPr>
        <w:t xml:space="preserve">2) </w:t>
      </w:r>
      <w:r w:rsidRPr="00CC66B5">
        <w:rPr>
          <w:rFonts w:eastAsia="Calibri" w:cs="Times New Roman"/>
          <w:color w:val="202020"/>
          <w:szCs w:val="24"/>
          <w:shd w:val="clear" w:color="auto" w:fill="FFFFFF"/>
          <w14:ligatures w14:val="standardContextual"/>
        </w:rPr>
        <w:t xml:space="preserve">käesoleva seaduse § 15 lõike 1 punkti 8 kohased </w:t>
      </w:r>
      <w:proofErr w:type="spellStart"/>
      <w:r w:rsidRPr="00CC66B5">
        <w:rPr>
          <w:rFonts w:eastAsia="Calibri" w:cs="Times New Roman"/>
          <w:color w:val="202020"/>
          <w:szCs w:val="24"/>
          <w:shd w:val="clear" w:color="auto" w:fill="FFFFFF"/>
          <w14:ligatures w14:val="standardContextual"/>
        </w:rPr>
        <w:t>sise</w:t>
      </w:r>
      <w:proofErr w:type="spellEnd"/>
      <w:r w:rsidRPr="00CC66B5">
        <w:rPr>
          <w:rFonts w:eastAsia="Calibri" w:cs="Times New Roman"/>
          <w:color w:val="202020"/>
          <w:szCs w:val="24"/>
          <w:shd w:val="clear" w:color="auto" w:fill="FFFFFF"/>
          <w14:ligatures w14:val="standardContextual"/>
        </w:rPr>
        <w:t>-eeskirjad või nende projekt;</w:t>
      </w:r>
    </w:p>
    <w:p w14:paraId="0E4FE1F6" w14:textId="77777777" w:rsidR="00CC66B5" w:rsidRPr="00CC66B5" w:rsidRDefault="00CC66B5" w:rsidP="00CC66B5">
      <w:pPr>
        <w:autoSpaceDE w:val="0"/>
        <w:autoSpaceDN w:val="0"/>
        <w:adjustRightInd w:val="0"/>
        <w:spacing w:after="0" w:line="240" w:lineRule="auto"/>
        <w:jc w:val="both"/>
        <w:rPr>
          <w:rFonts w:eastAsia="Calibri" w:cs="Times New Roman"/>
          <w:color w:val="202020"/>
          <w:szCs w:val="24"/>
          <w:shd w:val="clear" w:color="auto" w:fill="FFFFFF"/>
          <w14:ligatures w14:val="standardContextual"/>
        </w:rPr>
      </w:pPr>
      <w:r w:rsidRPr="00CC66B5">
        <w:rPr>
          <w:rFonts w:eastAsia="Calibri" w:cs="Times New Roman"/>
          <w:color w:val="202020"/>
          <w:szCs w:val="24"/>
          <w:shd w:val="clear" w:color="auto" w:fill="FFFFFF"/>
          <w14:ligatures w14:val="standardContextual"/>
        </w:rPr>
        <w:t>4) käesoleva seaduse § 15 lõike 1 punktis 9 nimetatud andmed ja kord;</w:t>
      </w:r>
    </w:p>
    <w:p w14:paraId="299C42C1" w14:textId="77777777" w:rsidR="00CC66B5" w:rsidRPr="00CC66B5" w:rsidRDefault="00CC66B5" w:rsidP="00CC66B5">
      <w:pPr>
        <w:autoSpaceDE w:val="0"/>
        <w:autoSpaceDN w:val="0"/>
        <w:adjustRightInd w:val="0"/>
        <w:spacing w:after="0" w:line="240" w:lineRule="auto"/>
        <w:jc w:val="both"/>
        <w:rPr>
          <w:rFonts w:eastAsia="Calibri" w:cs="Times New Roman"/>
          <w:color w:val="000000"/>
          <w:szCs w:val="24"/>
          <w14:ligatures w14:val="standardContextual"/>
        </w:rPr>
      </w:pPr>
      <w:r w:rsidRPr="00CC66B5">
        <w:rPr>
          <w:rFonts w:eastAsia="Calibri" w:cs="Times New Roman"/>
          <w:color w:val="000000"/>
          <w:szCs w:val="24"/>
          <w14:ligatures w14:val="standardContextual"/>
        </w:rPr>
        <w:t>5)</w:t>
      </w:r>
      <w:r w:rsidRPr="00CC66B5">
        <w:rPr>
          <w:rFonts w:eastAsia="Calibri" w:cs="Times New Roman"/>
          <w:color w:val="202020"/>
          <w:szCs w:val="24"/>
          <w:shd w:val="clear" w:color="auto" w:fill="FFFFFF"/>
          <w14:ligatures w14:val="standardContextual"/>
        </w:rPr>
        <w:t xml:space="preserve"> makseteenuste ja e-raha teenuste osutamise</w:t>
      </w:r>
      <w:r w:rsidRPr="00CC66B5">
        <w:rPr>
          <w:rFonts w:eastAsia="Calibri" w:cs="Times New Roman"/>
          <w:color w:val="000000"/>
          <w:szCs w:val="24"/>
          <w14:ligatures w14:val="standardContextual"/>
        </w:rPr>
        <w:t xml:space="preserve"> lõpetamise kord juhuks, kui makseasutuse või e-raha asutuse suhtes algatatakse maksejõuetuks muutumise korral maksejõuetusmenetlus makse- ja arveldussüsteemide seaduse § 7 tähenduses;</w:t>
      </w:r>
    </w:p>
    <w:p w14:paraId="6AB9BC47" w14:textId="77777777" w:rsidR="00CC66B5" w:rsidRPr="00CC66B5" w:rsidRDefault="00CC66B5" w:rsidP="00CC66B5">
      <w:pPr>
        <w:autoSpaceDE w:val="0"/>
        <w:autoSpaceDN w:val="0"/>
        <w:adjustRightInd w:val="0"/>
        <w:spacing w:after="0" w:line="240" w:lineRule="auto"/>
        <w:jc w:val="both"/>
        <w:rPr>
          <w:rFonts w:eastAsia="Calibri" w:cs="Times New Roman"/>
          <w:color w:val="000000"/>
          <w:szCs w:val="24"/>
          <w14:ligatures w14:val="standardContextual"/>
        </w:rPr>
      </w:pPr>
      <w:r w:rsidRPr="00CC66B5">
        <w:rPr>
          <w:rFonts w:eastAsia="Calibri" w:cs="Times New Roman"/>
          <w:color w:val="000000"/>
          <w:szCs w:val="24"/>
          <w14:ligatures w14:val="standardContextual"/>
        </w:rPr>
        <w:t xml:space="preserve">6) enesehindamise dokument, mis kajastab asutusesisest analüüsi arveldussüsteemis osalemise nõuete täitmise kohta. </w:t>
      </w:r>
    </w:p>
    <w:p w14:paraId="7278EBA6" w14:textId="77777777" w:rsidR="00CC66B5" w:rsidRPr="00CC66B5" w:rsidRDefault="00CC66B5" w:rsidP="00CC66B5">
      <w:pPr>
        <w:autoSpaceDE w:val="0"/>
        <w:autoSpaceDN w:val="0"/>
        <w:adjustRightInd w:val="0"/>
        <w:spacing w:after="0" w:line="240" w:lineRule="auto"/>
        <w:jc w:val="both"/>
        <w:rPr>
          <w:rFonts w:eastAsia="Calibri" w:cs="Times New Roman"/>
          <w:color w:val="000000"/>
          <w:szCs w:val="24"/>
          <w14:ligatures w14:val="standardContextual"/>
        </w:rPr>
      </w:pPr>
    </w:p>
    <w:p w14:paraId="23F522D0" w14:textId="2108066F" w:rsidR="00CC66B5" w:rsidRPr="00CC66B5" w:rsidRDefault="00CC66B5" w:rsidP="00CC66B5">
      <w:pPr>
        <w:autoSpaceDE w:val="0"/>
        <w:autoSpaceDN w:val="0"/>
        <w:adjustRightInd w:val="0"/>
        <w:spacing w:after="0" w:line="240" w:lineRule="auto"/>
        <w:jc w:val="both"/>
        <w:rPr>
          <w:rFonts w:eastAsia="Calibri" w:cs="Times New Roman"/>
          <w:color w:val="000000"/>
          <w:szCs w:val="24"/>
          <w14:ligatures w14:val="standardContextual"/>
        </w:rPr>
      </w:pPr>
      <w:r w:rsidRPr="00CC66B5">
        <w:rPr>
          <w:rFonts w:eastAsia="Calibri" w:cs="Times New Roman"/>
          <w:color w:val="000000"/>
          <w:szCs w:val="24"/>
          <w14:ligatures w14:val="standardContextual"/>
        </w:rPr>
        <w:t xml:space="preserve">(5) Käesoleva paragrahvi </w:t>
      </w:r>
      <w:commentRangeStart w:id="12"/>
      <w:r w:rsidRPr="00CC66B5">
        <w:rPr>
          <w:rFonts w:eastAsia="Calibri" w:cs="Times New Roman"/>
          <w:color w:val="000000"/>
          <w:szCs w:val="24"/>
          <w14:ligatures w14:val="standardContextual"/>
        </w:rPr>
        <w:t xml:space="preserve">lõike 4 punkti 1 kohaselt </w:t>
      </w:r>
      <w:commentRangeEnd w:id="12"/>
      <w:r w:rsidR="009B073A">
        <w:rPr>
          <w:rStyle w:val="Kommentaariviide"/>
          <w:rFonts w:asciiTheme="minorHAnsi" w:hAnsiTheme="minorHAnsi"/>
          <w:kern w:val="2"/>
          <w14:ligatures w14:val="standardContextual"/>
        </w:rPr>
        <w:commentReference w:id="12"/>
      </w:r>
      <w:r w:rsidRPr="00CC66B5">
        <w:rPr>
          <w:rFonts w:eastAsia="Calibri" w:cs="Times New Roman"/>
          <w:color w:val="000000"/>
          <w:szCs w:val="24"/>
          <w14:ligatures w14:val="standardContextual"/>
        </w:rPr>
        <w:t xml:space="preserve">tuleb esitada: </w:t>
      </w:r>
    </w:p>
    <w:p w14:paraId="0E45416F" w14:textId="77777777" w:rsidR="00CC66B5" w:rsidRPr="00CC66B5" w:rsidRDefault="00CC66B5" w:rsidP="00CC66B5">
      <w:pPr>
        <w:autoSpaceDE w:val="0"/>
        <w:autoSpaceDN w:val="0"/>
        <w:adjustRightInd w:val="0"/>
        <w:spacing w:after="0" w:line="240" w:lineRule="auto"/>
        <w:jc w:val="both"/>
        <w:rPr>
          <w:rFonts w:eastAsia="Calibri" w:cs="Times New Roman"/>
          <w:b/>
          <w:bCs/>
          <w:color w:val="000000"/>
          <w:szCs w:val="24"/>
          <w14:ligatures w14:val="standardContextual"/>
        </w:rPr>
      </w:pPr>
      <w:r w:rsidRPr="00CC66B5">
        <w:rPr>
          <w:rFonts w:eastAsia="Calibri" w:cs="Times New Roman"/>
          <w:color w:val="000000"/>
          <w:szCs w:val="24"/>
          <w14:ligatures w14:val="standardContextual"/>
        </w:rPr>
        <w:t>1) käesoleva seaduse §-s 78 sätestatud vara kaitsmise ja hoidmise põhimõtted;</w:t>
      </w:r>
    </w:p>
    <w:p w14:paraId="11EBF7D3" w14:textId="77777777" w:rsidR="00CC66B5" w:rsidRPr="00CC66B5" w:rsidRDefault="00CC66B5" w:rsidP="00CC66B5">
      <w:pPr>
        <w:autoSpaceDE w:val="0"/>
        <w:autoSpaceDN w:val="0"/>
        <w:adjustRightInd w:val="0"/>
        <w:spacing w:after="0" w:line="240" w:lineRule="auto"/>
        <w:jc w:val="both"/>
        <w:rPr>
          <w:rFonts w:eastAsia="Calibri" w:cs="Times New Roman"/>
          <w:color w:val="000000"/>
          <w:szCs w:val="24"/>
          <w14:ligatures w14:val="standardContextual"/>
        </w:rPr>
      </w:pPr>
      <w:r w:rsidRPr="00CC66B5">
        <w:rPr>
          <w:rFonts w:eastAsia="Calibri" w:cs="Times New Roman"/>
          <w:color w:val="000000"/>
          <w:szCs w:val="24"/>
          <w14:ligatures w14:val="standardContextual"/>
        </w:rPr>
        <w:t>2) käesoleva seaduse § 79 lõike 1 punktis 2 nimetatud kontole juurdepääsu omavate isikute arv ja ülesanded;</w:t>
      </w:r>
    </w:p>
    <w:p w14:paraId="248F0B7B" w14:textId="27D452AA" w:rsidR="00CC66B5" w:rsidRPr="00CC66B5" w:rsidRDefault="00CC66B5" w:rsidP="00CC66B5">
      <w:pPr>
        <w:autoSpaceDE w:val="0"/>
        <w:autoSpaceDN w:val="0"/>
        <w:adjustRightInd w:val="0"/>
        <w:spacing w:after="0" w:line="240" w:lineRule="auto"/>
        <w:jc w:val="both"/>
        <w:rPr>
          <w:rFonts w:eastAsia="Calibri" w:cs="Times New Roman"/>
          <w:color w:val="000000"/>
          <w:szCs w:val="24"/>
          <w14:ligatures w14:val="standardContextual"/>
        </w:rPr>
      </w:pPr>
      <w:r w:rsidRPr="00CC66B5">
        <w:rPr>
          <w:rFonts w:eastAsia="Calibri" w:cs="Times New Roman"/>
          <w:color w:val="000000"/>
          <w:szCs w:val="24"/>
          <w14:ligatures w14:val="standardContextual"/>
        </w:rPr>
        <w:t xml:space="preserve">3) </w:t>
      </w:r>
      <w:commentRangeStart w:id="13"/>
      <w:del w:id="14" w:author="Mari Koik - JUSTDIGI" w:date="2025-03-27T16:17:00Z" w16du:dateUtc="2025-03-27T14:17:00Z">
        <w:r w:rsidRPr="00CC66B5" w:rsidDel="00FE69A1">
          <w:rPr>
            <w:rFonts w:eastAsia="Calibri" w:cs="Times New Roman"/>
            <w:color w:val="000000"/>
            <w:szCs w:val="24"/>
            <w14:ligatures w14:val="standardContextual"/>
          </w:rPr>
          <w:delText>kirjeldus</w:delText>
        </w:r>
      </w:del>
      <w:ins w:id="15" w:author="Mari Koik - JUSTDIGI" w:date="2025-03-27T16:17:00Z" w16du:dateUtc="2025-03-27T14:17:00Z">
        <w:r w:rsidR="00FE69A1">
          <w:rPr>
            <w:rFonts w:eastAsia="Calibri" w:cs="Times New Roman"/>
            <w:color w:val="000000"/>
            <w:szCs w:val="24"/>
            <w14:ligatures w14:val="standardContextual"/>
          </w:rPr>
          <w:t>selgitus selle kohta</w:t>
        </w:r>
      </w:ins>
      <w:r w:rsidRPr="00CC66B5">
        <w:rPr>
          <w:rFonts w:eastAsia="Calibri" w:cs="Times New Roman"/>
          <w:color w:val="000000"/>
          <w:szCs w:val="24"/>
          <w14:ligatures w14:val="standardContextual"/>
        </w:rPr>
        <w:t xml:space="preserve">, </w:t>
      </w:r>
      <w:ins w:id="16" w:author="Mari Koik - JUSTDIGI" w:date="2025-03-27T16:17:00Z" w16du:dateUtc="2025-03-27T14:17:00Z">
        <w:r w:rsidR="00FE69A1">
          <w:rPr>
            <w:rFonts w:eastAsia="Calibri" w:cs="Times New Roman"/>
            <w:color w:val="000000"/>
            <w:szCs w:val="24"/>
            <w14:ligatures w14:val="standardContextual"/>
          </w:rPr>
          <w:t>kuidas</w:t>
        </w:r>
      </w:ins>
      <w:del w:id="17" w:author="Mari Koik - JUSTDIGI" w:date="2025-03-27T16:17:00Z" w16du:dateUtc="2025-03-27T14:17:00Z">
        <w:r w:rsidRPr="00CC66B5" w:rsidDel="00FE69A1">
          <w:rPr>
            <w:rFonts w:eastAsia="Calibri" w:cs="Times New Roman"/>
            <w:color w:val="000000"/>
            <w:szCs w:val="24"/>
            <w14:ligatures w14:val="standardContextual"/>
          </w:rPr>
          <w:delText>mille kohaselt</w:delText>
        </w:r>
      </w:del>
      <w:r w:rsidRPr="00CC66B5">
        <w:rPr>
          <w:rFonts w:eastAsia="Calibri" w:cs="Times New Roman"/>
          <w:color w:val="000000"/>
          <w:szCs w:val="24"/>
          <w14:ligatures w14:val="standardContextual"/>
        </w:rPr>
        <w:t xml:space="preserve"> </w:t>
      </w:r>
      <w:commentRangeEnd w:id="13"/>
      <w:r w:rsidR="00F22636">
        <w:rPr>
          <w:rStyle w:val="Kommentaariviide"/>
          <w:rFonts w:asciiTheme="minorHAnsi" w:hAnsiTheme="minorHAnsi"/>
          <w:kern w:val="2"/>
          <w14:ligatures w14:val="standardContextual"/>
        </w:rPr>
        <w:commentReference w:id="13"/>
      </w:r>
      <w:r w:rsidRPr="00CC66B5">
        <w:rPr>
          <w:rFonts w:eastAsia="Calibri" w:cs="Times New Roman"/>
          <w:color w:val="000000"/>
          <w:szCs w:val="24"/>
          <w14:ligatures w14:val="standardContextual"/>
        </w:rPr>
        <w:t xml:space="preserve">tagatakse, et makseasutuse või e-raha asutuse klientide arvel ei rahuldata </w:t>
      </w:r>
      <w:del w:id="18" w:author="Mari Koik - JUSTDIGI" w:date="2025-03-27T15:47:00Z" w16du:dateUtc="2025-03-27T13:47:00Z">
        <w:r w:rsidRPr="00CC66B5" w:rsidDel="000A241F">
          <w:rPr>
            <w:rFonts w:eastAsia="Calibri" w:cs="Times New Roman"/>
            <w:color w:val="000000"/>
            <w:szCs w:val="24"/>
            <w14:ligatures w14:val="standardContextual"/>
          </w:rPr>
          <w:delText xml:space="preserve"> </w:delText>
        </w:r>
      </w:del>
      <w:r w:rsidRPr="00CC66B5">
        <w:rPr>
          <w:rFonts w:eastAsia="Calibri" w:cs="Times New Roman"/>
          <w:color w:val="000000"/>
          <w:szCs w:val="24"/>
          <w14:ligatures w14:val="standardContextual"/>
        </w:rPr>
        <w:t>makseasutuse või e-raha asutuse teiste võlausaldajate nõudeid;</w:t>
      </w:r>
    </w:p>
    <w:p w14:paraId="1EB83F82" w14:textId="77777777" w:rsidR="00CC66B5" w:rsidRPr="00CC66B5" w:rsidRDefault="00CC66B5" w:rsidP="00CC66B5">
      <w:pPr>
        <w:autoSpaceDE w:val="0"/>
        <w:autoSpaceDN w:val="0"/>
        <w:adjustRightInd w:val="0"/>
        <w:spacing w:after="0" w:line="240" w:lineRule="auto"/>
        <w:jc w:val="both"/>
        <w:rPr>
          <w:rFonts w:eastAsia="Calibri" w:cs="Times New Roman"/>
          <w:color w:val="000000"/>
          <w:szCs w:val="24"/>
          <w14:ligatures w14:val="standardContextual"/>
        </w:rPr>
      </w:pPr>
      <w:r w:rsidRPr="00CC66B5">
        <w:rPr>
          <w:rFonts w:eastAsia="Calibri" w:cs="Times New Roman"/>
          <w:color w:val="000000"/>
          <w:szCs w:val="24"/>
          <w14:ligatures w14:val="standardContextual"/>
        </w:rPr>
        <w:t xml:space="preserve">4) krediidiasutusega sõlmitava lepingu kavandi koopia; </w:t>
      </w:r>
    </w:p>
    <w:p w14:paraId="1D691F31" w14:textId="77777777" w:rsidR="00CC66B5" w:rsidRPr="00CC66B5" w:rsidRDefault="00CC66B5" w:rsidP="00CC66B5">
      <w:pPr>
        <w:autoSpaceDE w:val="0"/>
        <w:autoSpaceDN w:val="0"/>
        <w:adjustRightInd w:val="0"/>
        <w:spacing w:after="0" w:line="240" w:lineRule="auto"/>
        <w:jc w:val="both"/>
        <w:rPr>
          <w:rFonts w:eastAsia="Calibri" w:cs="Times New Roman"/>
          <w:szCs w:val="24"/>
          <w14:ligatures w14:val="standardContextual"/>
        </w:rPr>
      </w:pPr>
      <w:r w:rsidRPr="00CC66B5">
        <w:rPr>
          <w:rFonts w:eastAsia="Calibri" w:cs="Times New Roman"/>
          <w:szCs w:val="24"/>
          <w14:ligatures w14:val="standardContextual"/>
        </w:rPr>
        <w:t>5) kinnitus käesoleva seaduse 9. peatükis sätestatud nõuete täitmise kohta.</w:t>
      </w:r>
    </w:p>
    <w:p w14:paraId="64DE60C8" w14:textId="77777777" w:rsidR="00CC66B5" w:rsidRPr="00CC66B5" w:rsidRDefault="00CC66B5" w:rsidP="00CC66B5">
      <w:pPr>
        <w:autoSpaceDE w:val="0"/>
        <w:autoSpaceDN w:val="0"/>
        <w:adjustRightInd w:val="0"/>
        <w:spacing w:after="0" w:line="240" w:lineRule="auto"/>
        <w:jc w:val="both"/>
        <w:rPr>
          <w:rFonts w:eastAsia="Calibri" w:cs="Times New Roman"/>
          <w:szCs w:val="24"/>
          <w14:ligatures w14:val="standardContextual"/>
        </w:rPr>
      </w:pPr>
    </w:p>
    <w:p w14:paraId="4233CB86" w14:textId="76AF4BB6" w:rsidR="00CC66B5" w:rsidRPr="00CC66B5" w:rsidRDefault="00CC66B5" w:rsidP="00CC66B5">
      <w:pPr>
        <w:autoSpaceDE w:val="0"/>
        <w:autoSpaceDN w:val="0"/>
        <w:adjustRightInd w:val="0"/>
        <w:spacing w:after="0" w:line="240" w:lineRule="auto"/>
        <w:jc w:val="both"/>
        <w:rPr>
          <w:rFonts w:eastAsia="Calibri" w:cs="Times New Roman"/>
          <w:szCs w:val="24"/>
          <w14:ligatures w14:val="standardContextual"/>
        </w:rPr>
      </w:pPr>
      <w:r w:rsidRPr="00CC66B5">
        <w:rPr>
          <w:rFonts w:eastAsia="Calibri" w:cs="Times New Roman"/>
          <w:szCs w:val="24"/>
          <w14:ligatures w14:val="standardContextual"/>
        </w:rPr>
        <w:t xml:space="preserve">(6) Kui makseasutus või e-raha asutus kindlustab klientide rahalised vahendid kindlustusandja või krediidiasutuse välja antud kindlustuslepinguga või tagab samaväärse garantiiga, tuleb </w:t>
      </w:r>
      <w:r w:rsidRPr="00CC66B5">
        <w:rPr>
          <w:rFonts w:eastAsia="Calibri" w:cs="Times New Roman"/>
          <w:color w:val="000000"/>
          <w:szCs w:val="24"/>
          <w14:ligatures w14:val="standardContextual"/>
        </w:rPr>
        <w:t xml:space="preserve">käesoleva paragrahvi </w:t>
      </w:r>
      <w:commentRangeStart w:id="19"/>
      <w:r w:rsidRPr="00CC66B5">
        <w:rPr>
          <w:rFonts w:eastAsia="Calibri" w:cs="Times New Roman"/>
          <w:color w:val="000000"/>
          <w:szCs w:val="24"/>
          <w14:ligatures w14:val="standardContextual"/>
        </w:rPr>
        <w:t xml:space="preserve">lõike 4 punkti 1 kohaselt </w:t>
      </w:r>
      <w:commentRangeEnd w:id="19"/>
      <w:r w:rsidR="004B2832">
        <w:rPr>
          <w:rStyle w:val="Kommentaariviide"/>
          <w:rFonts w:asciiTheme="minorHAnsi" w:hAnsiTheme="minorHAnsi"/>
          <w:kern w:val="2"/>
          <w14:ligatures w14:val="standardContextual"/>
        </w:rPr>
        <w:commentReference w:id="19"/>
      </w:r>
      <w:r w:rsidRPr="00CC66B5">
        <w:rPr>
          <w:rFonts w:eastAsia="Calibri" w:cs="Times New Roman"/>
          <w:color w:val="000000"/>
          <w:szCs w:val="24"/>
          <w14:ligatures w14:val="standardContextual"/>
        </w:rPr>
        <w:t>esitada</w:t>
      </w:r>
      <w:r w:rsidRPr="00CC66B5">
        <w:rPr>
          <w:rFonts w:eastAsia="Calibri" w:cs="Times New Roman"/>
          <w:szCs w:val="24"/>
          <w14:ligatures w14:val="standardContextual"/>
        </w:rPr>
        <w:t>:</w:t>
      </w:r>
    </w:p>
    <w:p w14:paraId="5813989D" w14:textId="77777777" w:rsidR="00CC66B5" w:rsidRPr="00CC66B5" w:rsidRDefault="00CC66B5" w:rsidP="00CC66B5">
      <w:pPr>
        <w:autoSpaceDE w:val="0"/>
        <w:autoSpaceDN w:val="0"/>
        <w:adjustRightInd w:val="0"/>
        <w:spacing w:after="0" w:line="240" w:lineRule="auto"/>
        <w:jc w:val="both"/>
        <w:rPr>
          <w:rFonts w:eastAsia="Calibri" w:cs="Times New Roman"/>
          <w:szCs w:val="24"/>
          <w14:ligatures w14:val="standardContextual"/>
        </w:rPr>
      </w:pPr>
      <w:r w:rsidRPr="00CC66B5">
        <w:rPr>
          <w:rFonts w:eastAsia="Calibri" w:cs="Times New Roman"/>
          <w:szCs w:val="24"/>
          <w14:ligatures w14:val="standardContextual"/>
        </w:rPr>
        <w:t xml:space="preserve">1) kinnitus selle kohta, et kindlustuslepingu või samaväärse garantii välja andnud kindlustusandja või krediidiasutus ei kuulu makseasutuse või e-raha asutusega samasse konsolideerimisgruppi; </w:t>
      </w:r>
    </w:p>
    <w:p w14:paraId="02D29D13" w14:textId="77777777" w:rsidR="00CC66B5" w:rsidRPr="00CC66B5" w:rsidRDefault="00CC66B5" w:rsidP="00CC66B5">
      <w:pPr>
        <w:autoSpaceDE w:val="0"/>
        <w:autoSpaceDN w:val="0"/>
        <w:adjustRightInd w:val="0"/>
        <w:spacing w:after="0" w:line="240" w:lineRule="auto"/>
        <w:jc w:val="both"/>
        <w:rPr>
          <w:rFonts w:eastAsia="Calibri" w:cs="Times New Roman"/>
          <w:szCs w:val="24"/>
          <w14:ligatures w14:val="standardContextual"/>
        </w:rPr>
      </w:pPr>
      <w:r w:rsidRPr="00CC66B5">
        <w:rPr>
          <w:rFonts w:eastAsia="Calibri" w:cs="Times New Roman"/>
          <w:szCs w:val="24"/>
          <w14:ligatures w14:val="standardContextual"/>
        </w:rPr>
        <w:t>2) üksikasjalik nõuetele vastavuse kontrollimise kord, millega tagatakse, et kindlustusleping või samaväärne garantii on makseasutuse või e-raha asutuse finantskohustuste täitmiseks igal ajal piisav;</w:t>
      </w:r>
      <w:r w:rsidRPr="00CC66B5">
        <w:rPr>
          <w:rFonts w:eastAsia="Calibri" w:cs="Times New Roman"/>
          <w:color w:val="7030A0"/>
          <w:szCs w:val="24"/>
          <w14:ligatures w14:val="standardContextual"/>
        </w:rPr>
        <w:t xml:space="preserve"> </w:t>
      </w:r>
    </w:p>
    <w:p w14:paraId="64E093CD" w14:textId="37C4215F" w:rsidR="00CC66B5" w:rsidRPr="00CC66B5" w:rsidRDefault="00CC66B5" w:rsidP="00CC66B5">
      <w:pPr>
        <w:autoSpaceDE w:val="0"/>
        <w:autoSpaceDN w:val="0"/>
        <w:adjustRightInd w:val="0"/>
        <w:spacing w:after="0" w:line="240" w:lineRule="auto"/>
        <w:jc w:val="both"/>
        <w:rPr>
          <w:rFonts w:eastAsia="Calibri" w:cs="Times New Roman"/>
          <w:szCs w:val="24"/>
          <w14:ligatures w14:val="standardContextual"/>
        </w:rPr>
      </w:pPr>
      <w:r w:rsidRPr="00CC66B5">
        <w:rPr>
          <w:rFonts w:eastAsia="Calibri" w:cs="Times New Roman"/>
          <w:szCs w:val="24"/>
          <w14:ligatures w14:val="standardContextual"/>
        </w:rPr>
        <w:t xml:space="preserve">3) </w:t>
      </w:r>
      <w:del w:id="20" w:author="Mari Koik - JUSTDIGI" w:date="2025-03-27T16:23:00Z" w16du:dateUtc="2025-03-27T14:23:00Z">
        <w:r w:rsidRPr="00CC66B5" w:rsidDel="00340006">
          <w:rPr>
            <w:rFonts w:eastAsia="Calibri" w:cs="Times New Roman"/>
            <w:szCs w:val="24"/>
            <w14:ligatures w14:val="standardContextual"/>
          </w:rPr>
          <w:delText xml:space="preserve">andmed </w:delText>
        </w:r>
      </w:del>
      <w:r w:rsidRPr="00CC66B5">
        <w:rPr>
          <w:rFonts w:eastAsia="Calibri" w:cs="Times New Roman"/>
          <w:szCs w:val="24"/>
          <w14:ligatures w14:val="standardContextual"/>
        </w:rPr>
        <w:t>kindlustuskaitse kestus</w:t>
      </w:r>
      <w:del w:id="21" w:author="Mari Koik - JUSTDIGI" w:date="2025-03-27T16:23:00Z" w16du:dateUtc="2025-03-27T14:23:00Z">
        <w:r w:rsidRPr="00CC66B5" w:rsidDel="00340006">
          <w:rPr>
            <w:rFonts w:eastAsia="Calibri" w:cs="Times New Roman"/>
            <w:szCs w:val="24"/>
            <w14:ligatures w14:val="standardContextual"/>
          </w:rPr>
          <w:delText>e koht</w:delText>
        </w:r>
      </w:del>
      <w:del w:id="22" w:author="Mari Koik - JUSTDIGI" w:date="2025-03-27T16:49:00Z" w16du:dateUtc="2025-03-27T14:49:00Z">
        <w:r w:rsidRPr="00CC66B5" w:rsidDel="00A3452B">
          <w:rPr>
            <w:rFonts w:eastAsia="Calibri" w:cs="Times New Roman"/>
            <w:szCs w:val="24"/>
            <w14:ligatures w14:val="standardContextual"/>
          </w:rPr>
          <w:delText>a</w:delText>
        </w:r>
      </w:del>
      <w:r w:rsidRPr="00CC66B5">
        <w:rPr>
          <w:rFonts w:eastAsia="Calibri" w:cs="Times New Roman"/>
          <w:szCs w:val="24"/>
          <w14:ligatures w14:val="standardContextual"/>
        </w:rPr>
        <w:t xml:space="preserve"> ja selle pikendamise tingimused;</w:t>
      </w:r>
    </w:p>
    <w:p w14:paraId="16931EA2" w14:textId="77777777" w:rsidR="00CC66B5" w:rsidRPr="00CC66B5" w:rsidRDefault="00CC66B5" w:rsidP="00CC66B5">
      <w:pPr>
        <w:autoSpaceDE w:val="0"/>
        <w:autoSpaceDN w:val="0"/>
        <w:adjustRightInd w:val="0"/>
        <w:spacing w:after="0" w:line="240" w:lineRule="auto"/>
        <w:jc w:val="both"/>
        <w:rPr>
          <w:rFonts w:eastAsia="Calibri" w:cs="Times New Roman"/>
          <w:szCs w:val="24"/>
          <w14:ligatures w14:val="standardContextual"/>
        </w:rPr>
      </w:pPr>
      <w:r w:rsidRPr="00CC66B5">
        <w:rPr>
          <w:rFonts w:eastAsia="Calibri" w:cs="Times New Roman"/>
          <w:szCs w:val="24"/>
          <w14:ligatures w14:val="standardContextual"/>
        </w:rPr>
        <w:t>4) kindlustuslepingu või samaväärse garantii koopia või selle kavand.</w:t>
      </w:r>
    </w:p>
    <w:p w14:paraId="250ADA56" w14:textId="77777777" w:rsidR="00CC66B5" w:rsidRPr="00CC66B5" w:rsidRDefault="00CC66B5" w:rsidP="00CC66B5">
      <w:pPr>
        <w:autoSpaceDE w:val="0"/>
        <w:autoSpaceDN w:val="0"/>
        <w:adjustRightInd w:val="0"/>
        <w:spacing w:after="0" w:line="240" w:lineRule="auto"/>
        <w:jc w:val="both"/>
        <w:rPr>
          <w:rFonts w:eastAsia="Calibri" w:cs="Times New Roman"/>
          <w:szCs w:val="24"/>
          <w14:ligatures w14:val="standardContextual"/>
        </w:rPr>
      </w:pPr>
    </w:p>
    <w:p w14:paraId="2C66D289" w14:textId="77777777" w:rsidR="00CC66B5" w:rsidRPr="00CC66B5" w:rsidRDefault="00CC66B5" w:rsidP="00CC66B5">
      <w:pPr>
        <w:autoSpaceDE w:val="0"/>
        <w:autoSpaceDN w:val="0"/>
        <w:adjustRightInd w:val="0"/>
        <w:spacing w:after="0" w:line="240" w:lineRule="auto"/>
        <w:jc w:val="both"/>
        <w:rPr>
          <w:rFonts w:eastAsia="Calibri" w:cs="Times New Roman"/>
          <w:szCs w:val="24"/>
          <w14:ligatures w14:val="standardContextual"/>
        </w:rPr>
      </w:pPr>
      <w:r w:rsidRPr="00CC66B5">
        <w:rPr>
          <w:rFonts w:eastAsia="Calibri" w:cs="Times New Roman"/>
          <w:szCs w:val="24"/>
          <w14:ligatures w14:val="standardContextual"/>
        </w:rPr>
        <w:t xml:space="preserve">(7) Käesoleva paragrahvi lõike 4 punktis 2 nimetatud </w:t>
      </w:r>
      <w:proofErr w:type="spellStart"/>
      <w:r w:rsidRPr="00CC66B5">
        <w:rPr>
          <w:rFonts w:eastAsia="Calibri" w:cs="Times New Roman"/>
          <w:color w:val="202020"/>
          <w:szCs w:val="24"/>
          <w:shd w:val="clear" w:color="auto" w:fill="FFFFFF"/>
          <w14:ligatures w14:val="standardContextual"/>
        </w:rPr>
        <w:t>sise</w:t>
      </w:r>
      <w:proofErr w:type="spellEnd"/>
      <w:r w:rsidRPr="00CC66B5">
        <w:rPr>
          <w:rFonts w:eastAsia="Calibri" w:cs="Times New Roman"/>
          <w:color w:val="202020"/>
          <w:szCs w:val="24"/>
          <w:shd w:val="clear" w:color="auto" w:fill="FFFFFF"/>
          <w14:ligatures w14:val="standardContextual"/>
        </w:rPr>
        <w:t xml:space="preserve">-eeskirjad ja raamatupidamise </w:t>
      </w:r>
      <w:proofErr w:type="spellStart"/>
      <w:r w:rsidRPr="00CC66B5">
        <w:rPr>
          <w:rFonts w:eastAsia="Calibri" w:cs="Times New Roman"/>
          <w:color w:val="202020"/>
          <w:szCs w:val="24"/>
          <w:shd w:val="clear" w:color="auto" w:fill="FFFFFF"/>
          <w14:ligatures w14:val="standardContextual"/>
        </w:rPr>
        <w:t>sise</w:t>
      </w:r>
      <w:proofErr w:type="spellEnd"/>
      <w:r w:rsidRPr="00CC66B5">
        <w:rPr>
          <w:rFonts w:eastAsia="Calibri" w:cs="Times New Roman"/>
          <w:color w:val="202020"/>
          <w:szCs w:val="24"/>
          <w:shd w:val="clear" w:color="auto" w:fill="FFFFFF"/>
          <w14:ligatures w14:val="standardContextual"/>
        </w:rPr>
        <w:t xml:space="preserve">-eeskiri peavad sisaldama </w:t>
      </w:r>
      <w:r w:rsidRPr="00CC66B5">
        <w:rPr>
          <w:rFonts w:eastAsia="Calibri" w:cs="Times New Roman"/>
          <w:szCs w:val="24"/>
          <w14:ligatures w14:val="standardContextual"/>
        </w:rPr>
        <w:t>järgmisi andmeid ja dokumente:</w:t>
      </w:r>
    </w:p>
    <w:p w14:paraId="7FA79B92" w14:textId="77777777" w:rsidR="00CC66B5" w:rsidRPr="00CC66B5" w:rsidRDefault="00CC66B5" w:rsidP="00CC66B5">
      <w:pPr>
        <w:autoSpaceDE w:val="0"/>
        <w:autoSpaceDN w:val="0"/>
        <w:adjustRightInd w:val="0"/>
        <w:spacing w:after="0" w:line="240" w:lineRule="auto"/>
        <w:jc w:val="both"/>
        <w:rPr>
          <w:rFonts w:eastAsia="Calibri" w:cs="Times New Roman"/>
          <w:szCs w:val="24"/>
          <w14:ligatures w14:val="standardContextual"/>
        </w:rPr>
      </w:pPr>
      <w:r w:rsidRPr="00CC66B5">
        <w:rPr>
          <w:rFonts w:eastAsia="Calibri" w:cs="Times New Roman"/>
          <w:szCs w:val="24"/>
          <w14:ligatures w14:val="standardContextual"/>
        </w:rPr>
        <w:t xml:space="preserve">1) </w:t>
      </w:r>
      <w:r w:rsidRPr="00CC66B5">
        <w:rPr>
          <w:rFonts w:eastAsia="Calibri" w:cs="Times New Roman"/>
          <w:color w:val="202020"/>
          <w:szCs w:val="24"/>
          <w:shd w:val="clear" w:color="auto" w:fill="FFFFFF"/>
          <w14:ligatures w14:val="standardContextual"/>
        </w:rPr>
        <w:t xml:space="preserve">käesoleva seaduse § 15 lõike 1¹ punktis 1 nimetatud </w:t>
      </w:r>
      <w:commentRangeStart w:id="23"/>
      <w:r w:rsidRPr="00CC66B5">
        <w:rPr>
          <w:rFonts w:eastAsia="Calibri" w:cs="Times New Roman"/>
          <w:color w:val="202020"/>
          <w:szCs w:val="24"/>
          <w:shd w:val="clear" w:color="auto" w:fill="FFFFFF"/>
          <w14:ligatures w14:val="standardContextual"/>
        </w:rPr>
        <w:t>turvapoliitika osa kirjeldus;</w:t>
      </w:r>
      <w:commentRangeEnd w:id="23"/>
      <w:r w:rsidR="0028600B">
        <w:rPr>
          <w:rStyle w:val="Kommentaariviide"/>
          <w:rFonts w:asciiTheme="minorHAnsi" w:hAnsiTheme="minorHAnsi"/>
          <w:kern w:val="2"/>
          <w14:ligatures w14:val="standardContextual"/>
        </w:rPr>
        <w:commentReference w:id="23"/>
      </w:r>
    </w:p>
    <w:p w14:paraId="5C082D05" w14:textId="77777777" w:rsidR="00CC66B5" w:rsidRPr="00CC66B5" w:rsidRDefault="00CC66B5" w:rsidP="00CC66B5">
      <w:pPr>
        <w:autoSpaceDE w:val="0"/>
        <w:autoSpaceDN w:val="0"/>
        <w:adjustRightInd w:val="0"/>
        <w:spacing w:after="0" w:line="240" w:lineRule="auto"/>
        <w:jc w:val="both"/>
        <w:rPr>
          <w:rFonts w:eastAsia="Calibri" w:cs="Times New Roman"/>
          <w:szCs w:val="24"/>
          <w14:ligatures w14:val="standardContextual"/>
        </w:rPr>
      </w:pPr>
      <w:r w:rsidRPr="00CC66B5">
        <w:rPr>
          <w:rFonts w:eastAsia="Calibri" w:cs="Times New Roman"/>
          <w:szCs w:val="24"/>
          <w14:ligatures w14:val="standardContextual"/>
        </w:rPr>
        <w:t>2) raamatupidamiskord, mille kohaselt makseasutus või e-raha asutus säilitab oma finantsteavet ja esitab selle kohta aruandeid;</w:t>
      </w:r>
      <w:r w:rsidRPr="00CC66B5">
        <w:rPr>
          <w:rFonts w:eastAsia="Calibri" w:cs="Times New Roman"/>
          <w:color w:val="7030A0"/>
          <w:szCs w:val="24"/>
          <w14:ligatures w14:val="standardContextual"/>
        </w:rPr>
        <w:t xml:space="preserve"> </w:t>
      </w:r>
    </w:p>
    <w:p w14:paraId="40B3F1C2" w14:textId="77777777" w:rsidR="00CC66B5" w:rsidRPr="00CC66B5" w:rsidRDefault="00CC66B5" w:rsidP="00CC66B5">
      <w:pPr>
        <w:autoSpaceDE w:val="0"/>
        <w:autoSpaceDN w:val="0"/>
        <w:adjustRightInd w:val="0"/>
        <w:spacing w:after="0" w:line="240" w:lineRule="auto"/>
        <w:jc w:val="both"/>
        <w:rPr>
          <w:rFonts w:eastAsia="Calibri" w:cs="Times New Roman"/>
          <w:szCs w:val="24"/>
          <w14:ligatures w14:val="standardContextual"/>
        </w:rPr>
      </w:pPr>
      <w:r w:rsidRPr="00CC66B5">
        <w:rPr>
          <w:rFonts w:eastAsia="Calibri" w:cs="Times New Roman"/>
          <w:szCs w:val="24"/>
          <w14:ligatures w14:val="standardContextual"/>
        </w:rPr>
        <w:t>3) sisekontrolli süsteemi toimimise kord, sealhulgas andmed selle eest vastutava isiku kohta ja tema elulookirjeldus;</w:t>
      </w:r>
    </w:p>
    <w:p w14:paraId="524E6A41" w14:textId="77777777" w:rsidR="00CC66B5" w:rsidRPr="00CC66B5" w:rsidRDefault="00CC66B5" w:rsidP="00CC66B5">
      <w:pPr>
        <w:autoSpaceDE w:val="0"/>
        <w:autoSpaceDN w:val="0"/>
        <w:adjustRightInd w:val="0"/>
        <w:spacing w:after="0" w:line="240" w:lineRule="auto"/>
        <w:jc w:val="both"/>
        <w:rPr>
          <w:rFonts w:eastAsia="Calibri" w:cs="Times New Roman"/>
          <w:szCs w:val="24"/>
          <w14:ligatures w14:val="standardContextual"/>
        </w:rPr>
      </w:pPr>
      <w:r w:rsidRPr="00CC66B5">
        <w:rPr>
          <w:rFonts w:eastAsia="Calibri" w:cs="Times New Roman"/>
          <w:szCs w:val="24"/>
          <w14:ligatures w14:val="standardContextual"/>
        </w:rPr>
        <w:t>4) andmed iga audiitori kohta, kes ei ole audiitoritegevuse seaduse kohaselt vandeaudiitor;</w:t>
      </w:r>
    </w:p>
    <w:p w14:paraId="254F2418" w14:textId="77777777" w:rsidR="00CC66B5" w:rsidRPr="00CC66B5" w:rsidRDefault="00CC66B5" w:rsidP="00CC66B5">
      <w:pPr>
        <w:autoSpaceDE w:val="0"/>
        <w:autoSpaceDN w:val="0"/>
        <w:adjustRightInd w:val="0"/>
        <w:spacing w:after="0" w:line="240" w:lineRule="auto"/>
        <w:jc w:val="both"/>
        <w:rPr>
          <w:rFonts w:eastAsia="Calibri" w:cs="Times New Roman"/>
          <w:b/>
          <w:bCs/>
          <w:szCs w:val="24"/>
          <w14:ligatures w14:val="standardContextual"/>
        </w:rPr>
      </w:pPr>
      <w:r w:rsidRPr="00CC66B5">
        <w:rPr>
          <w:rFonts w:eastAsia="Calibri" w:cs="Times New Roman"/>
          <w:szCs w:val="24"/>
          <w14:ligatures w14:val="standardContextual"/>
        </w:rPr>
        <w:t>5) juhatuse ja nõukogu koosseis;</w:t>
      </w:r>
    </w:p>
    <w:p w14:paraId="68287672" w14:textId="77777777" w:rsidR="00CC66B5" w:rsidRPr="00CC66B5" w:rsidRDefault="00CC66B5" w:rsidP="00CC66B5">
      <w:pPr>
        <w:autoSpaceDE w:val="0"/>
        <w:autoSpaceDN w:val="0"/>
        <w:adjustRightInd w:val="0"/>
        <w:spacing w:after="0" w:line="240" w:lineRule="auto"/>
        <w:jc w:val="both"/>
        <w:rPr>
          <w:rFonts w:eastAsia="Calibri" w:cs="Times New Roman"/>
          <w:szCs w:val="24"/>
          <w14:ligatures w14:val="standardContextual"/>
        </w:rPr>
      </w:pPr>
      <w:r w:rsidRPr="00CC66B5">
        <w:rPr>
          <w:rFonts w:eastAsia="Calibri" w:cs="Times New Roman"/>
          <w:szCs w:val="24"/>
          <w14:ligatures w14:val="standardContextual"/>
        </w:rPr>
        <w:t>6) kirjeldus käesoleva seaduse § 62 alusel edasi antud ülesannete täitmise jälgimise ja kontrolli kohta, et vältida makseasutuse või e-raha asutuse sisekontrolli kvaliteedi kahjustamist;</w:t>
      </w:r>
      <w:r w:rsidRPr="00CC66B5">
        <w:rPr>
          <w:rFonts w:eastAsia="Calibri" w:cs="Times New Roman"/>
          <w:color w:val="7030A0"/>
          <w:szCs w:val="24"/>
          <w14:ligatures w14:val="standardContextual"/>
        </w:rPr>
        <w:t xml:space="preserve"> </w:t>
      </w:r>
    </w:p>
    <w:p w14:paraId="7354E96C" w14:textId="6FF1103C" w:rsidR="00CC66B5" w:rsidRPr="00CC66B5" w:rsidRDefault="00CC66B5" w:rsidP="00CC66B5">
      <w:pPr>
        <w:autoSpaceDE w:val="0"/>
        <w:autoSpaceDN w:val="0"/>
        <w:adjustRightInd w:val="0"/>
        <w:spacing w:after="0" w:line="240" w:lineRule="auto"/>
        <w:jc w:val="both"/>
        <w:rPr>
          <w:rFonts w:eastAsia="Calibri" w:cs="Times New Roman"/>
          <w:szCs w:val="24"/>
          <w14:ligatures w14:val="standardContextual"/>
        </w:rPr>
      </w:pPr>
      <w:r w:rsidRPr="00CC66B5">
        <w:rPr>
          <w:rFonts w:eastAsia="Calibri" w:cs="Times New Roman"/>
          <w:szCs w:val="24"/>
          <w14:ligatures w14:val="standardContextual"/>
        </w:rPr>
        <w:t>7) konsolideerimisgrupi juhtimiskorraldus, kui makseasutus</w:t>
      </w:r>
      <w:commentRangeStart w:id="24"/>
      <w:del w:id="25" w:author="Mari Koik - JUSTDIGI" w:date="2025-03-27T15:35:00Z" w16du:dateUtc="2025-03-27T13:35:00Z">
        <w:r w:rsidRPr="00CC66B5" w:rsidDel="00BD638D">
          <w:rPr>
            <w:rFonts w:eastAsia="Calibri" w:cs="Times New Roman"/>
            <w:szCs w:val="24"/>
            <w14:ligatures w14:val="standardContextual"/>
          </w:rPr>
          <w:delText>e</w:delText>
        </w:r>
      </w:del>
      <w:commentRangeEnd w:id="24"/>
      <w:r w:rsidR="00E024CB">
        <w:rPr>
          <w:rStyle w:val="Kommentaariviide"/>
          <w:rFonts w:asciiTheme="minorHAnsi" w:hAnsiTheme="minorHAnsi"/>
          <w:kern w:val="2"/>
          <w14:ligatures w14:val="standardContextual"/>
        </w:rPr>
        <w:commentReference w:id="24"/>
      </w:r>
      <w:r w:rsidRPr="00CC66B5">
        <w:rPr>
          <w:rFonts w:eastAsia="Calibri" w:cs="Times New Roman"/>
          <w:szCs w:val="24"/>
          <w14:ligatures w14:val="standardContextual"/>
        </w:rPr>
        <w:t xml:space="preserve"> või e-raha asutus on teises lepinguriigis asutatud makseasutuse, e-raha asutuse, fondivalitseja, investeerimisfondi, investeerimisühingu, krediidiasutuse, kindlustusandja või muu finantsjärelevalve alla kuuluva isiku tütarettevõtja. </w:t>
      </w:r>
    </w:p>
    <w:p w14:paraId="1B8BD7A9" w14:textId="77777777" w:rsidR="00CC66B5" w:rsidRPr="00CC66B5" w:rsidRDefault="00CC66B5" w:rsidP="00CC66B5">
      <w:pPr>
        <w:autoSpaceDE w:val="0"/>
        <w:autoSpaceDN w:val="0"/>
        <w:adjustRightInd w:val="0"/>
        <w:spacing w:after="0" w:line="240" w:lineRule="auto"/>
        <w:jc w:val="both"/>
        <w:rPr>
          <w:rFonts w:eastAsia="Calibri" w:cs="Times New Roman"/>
          <w:szCs w:val="24"/>
          <w14:ligatures w14:val="standardContextual"/>
        </w:rPr>
      </w:pPr>
    </w:p>
    <w:p w14:paraId="5EDD38F2" w14:textId="35D9124D" w:rsidR="00CC66B5" w:rsidRPr="00CC66B5" w:rsidRDefault="00CC66B5" w:rsidP="00CC66B5">
      <w:pPr>
        <w:autoSpaceDE w:val="0"/>
        <w:autoSpaceDN w:val="0"/>
        <w:adjustRightInd w:val="0"/>
        <w:spacing w:after="0" w:line="240" w:lineRule="auto"/>
        <w:jc w:val="both"/>
        <w:rPr>
          <w:rFonts w:eastAsia="Calibri" w:cs="Times New Roman"/>
          <w:szCs w:val="24"/>
          <w14:ligatures w14:val="standardContextual"/>
        </w:rPr>
      </w:pPr>
      <w:r w:rsidRPr="00CC66B5">
        <w:rPr>
          <w:rFonts w:eastAsia="Calibri" w:cs="Times New Roman"/>
          <w:szCs w:val="24"/>
          <w14:ligatures w14:val="standardContextual"/>
        </w:rPr>
        <w:t xml:space="preserve">(8) Käesoleva paragrahvi lõike 4 punktis 5 nimetatud </w:t>
      </w:r>
      <w:r w:rsidRPr="00CC66B5">
        <w:rPr>
          <w:rFonts w:eastAsia="Calibri" w:cs="Times New Roman"/>
          <w:color w:val="202020"/>
          <w:szCs w:val="24"/>
          <w:shd w:val="clear" w:color="auto" w:fill="FFFFFF"/>
          <w14:ligatures w14:val="standardContextual"/>
        </w:rPr>
        <w:t>makseteenuste ja e-raha teenuste osutamise</w:t>
      </w:r>
      <w:r w:rsidRPr="00CC66B5">
        <w:rPr>
          <w:rFonts w:eastAsia="Calibri" w:cs="Times New Roman"/>
          <w:color w:val="000000"/>
          <w:szCs w:val="24"/>
          <w14:ligatures w14:val="standardContextual"/>
        </w:rPr>
        <w:t xml:space="preserve"> lõpetamise korra</w:t>
      </w:r>
      <w:r w:rsidRPr="00CC66B5">
        <w:rPr>
          <w:rFonts w:eastAsia="Calibri" w:cs="Times New Roman"/>
          <w:szCs w:val="24"/>
          <w14:ligatures w14:val="standardContextual"/>
        </w:rPr>
        <w:t xml:space="preserve"> koostamisel arvestatakse makseasutuse või e-raha asutuse kavandatud suurust ja ärimudelit ning </w:t>
      </w:r>
      <w:commentRangeStart w:id="26"/>
      <w:del w:id="27" w:author="Mari Koik - JUSTDIGI" w:date="2025-03-27T15:36:00Z" w16du:dateUtc="2025-03-27T13:36:00Z">
        <w:r w:rsidRPr="00CC66B5" w:rsidDel="006A25B9">
          <w:rPr>
            <w:rFonts w:eastAsia="Calibri" w:cs="Times New Roman"/>
            <w:szCs w:val="24"/>
            <w14:ligatures w14:val="standardContextual"/>
          </w:rPr>
          <w:delText xml:space="preserve">see </w:delText>
        </w:r>
      </w:del>
      <w:ins w:id="28" w:author="Mari Koik - JUSTDIGI" w:date="2025-03-27T15:36:00Z" w16du:dateUtc="2025-03-27T13:36:00Z">
        <w:r w:rsidR="006A25B9">
          <w:rPr>
            <w:rFonts w:eastAsia="Calibri" w:cs="Times New Roman"/>
            <w:szCs w:val="24"/>
            <w14:ligatures w14:val="standardContextual"/>
          </w:rPr>
          <w:t>kord</w:t>
        </w:r>
        <w:r w:rsidR="006A25B9" w:rsidRPr="00CC66B5">
          <w:rPr>
            <w:rFonts w:eastAsia="Calibri" w:cs="Times New Roman"/>
            <w:szCs w:val="24"/>
            <w14:ligatures w14:val="standardContextual"/>
          </w:rPr>
          <w:t xml:space="preserve"> </w:t>
        </w:r>
      </w:ins>
      <w:commentRangeEnd w:id="26"/>
      <w:ins w:id="29" w:author="Mari Koik - JUSTDIGI" w:date="2025-03-27T16:49:00Z" w16du:dateUtc="2025-03-27T14:49:00Z">
        <w:r w:rsidR="00236D5E">
          <w:rPr>
            <w:rStyle w:val="Kommentaariviide"/>
            <w:rFonts w:asciiTheme="minorHAnsi" w:hAnsiTheme="minorHAnsi"/>
            <w:kern w:val="2"/>
            <w14:ligatures w14:val="standardContextual"/>
          </w:rPr>
          <w:commentReference w:id="26"/>
        </w:r>
      </w:ins>
      <w:r w:rsidRPr="00CC66B5">
        <w:rPr>
          <w:rFonts w:eastAsia="Calibri" w:cs="Times New Roman"/>
          <w:szCs w:val="24"/>
          <w14:ligatures w14:val="standardContextual"/>
        </w:rPr>
        <w:t>peab sisaldama kirjeldust leevendusmeetmete kohta, mida makseasutus või e-raha asutus võtab oma makseteenuste lõpetamise korral ning mis peavad tagama pooleliolevate maksetehingute ja kehtivate lepingute lõpetamise.</w:t>
      </w:r>
    </w:p>
    <w:p w14:paraId="67DE91D9" w14:textId="77777777" w:rsidR="00CC66B5" w:rsidRPr="00CC66B5" w:rsidRDefault="00CC66B5" w:rsidP="00CC66B5">
      <w:pPr>
        <w:autoSpaceDE w:val="0"/>
        <w:autoSpaceDN w:val="0"/>
        <w:adjustRightInd w:val="0"/>
        <w:spacing w:after="0" w:line="240" w:lineRule="auto"/>
        <w:jc w:val="both"/>
        <w:rPr>
          <w:rFonts w:eastAsia="Calibri" w:cs="Times New Roman"/>
          <w:color w:val="000000"/>
          <w:szCs w:val="24"/>
          <w14:ligatures w14:val="standardContextual"/>
        </w:rPr>
      </w:pPr>
    </w:p>
    <w:p w14:paraId="608E2E49" w14:textId="6B994D82" w:rsidR="00CC66B5" w:rsidRPr="00CC66B5" w:rsidRDefault="00CC66B5" w:rsidP="00CC66B5">
      <w:pPr>
        <w:autoSpaceDE w:val="0"/>
        <w:autoSpaceDN w:val="0"/>
        <w:adjustRightInd w:val="0"/>
        <w:spacing w:after="0" w:line="240" w:lineRule="auto"/>
        <w:jc w:val="both"/>
        <w:rPr>
          <w:rFonts w:eastAsia="Calibri" w:cs="Times New Roman"/>
          <w:color w:val="000000"/>
          <w:szCs w:val="24"/>
          <w14:ligatures w14:val="standardContextual"/>
        </w:rPr>
      </w:pPr>
      <w:r w:rsidRPr="00CC66B5">
        <w:rPr>
          <w:rFonts w:eastAsia="Calibri" w:cs="Times New Roman"/>
          <w:color w:val="000000"/>
          <w:szCs w:val="24"/>
          <w14:ligatures w14:val="standardContextual"/>
        </w:rPr>
        <w:t xml:space="preserve">(9) Finantsinspektsioon võib makseasutuse või e-raha asutuse vabastada </w:t>
      </w:r>
      <w:commentRangeStart w:id="30"/>
      <w:ins w:id="31" w:author="Mari Koik - JUSTDIGI" w:date="2025-03-27T15:37:00Z" w16du:dateUtc="2025-03-27T13:37:00Z">
        <w:r w:rsidR="00D05BB7">
          <w:rPr>
            <w:rFonts w:eastAsia="Calibri" w:cs="Times New Roman"/>
            <w:color w:val="000000"/>
            <w:szCs w:val="24"/>
            <w14:ligatures w14:val="standardContextual"/>
          </w:rPr>
          <w:t>selliste</w:t>
        </w:r>
      </w:ins>
      <w:del w:id="32" w:author="Mari Koik - JUSTDIGI" w:date="2025-03-27T15:37:00Z" w16du:dateUtc="2025-03-27T13:37:00Z">
        <w:r w:rsidRPr="00CC66B5" w:rsidDel="00D05BB7">
          <w:rPr>
            <w:rFonts w:eastAsia="Calibri" w:cs="Times New Roman"/>
            <w:color w:val="000000"/>
            <w:szCs w:val="24"/>
            <w14:ligatures w14:val="standardContextual"/>
          </w:rPr>
          <w:delText>nende</w:delText>
        </w:r>
      </w:del>
      <w:r w:rsidRPr="00CC66B5">
        <w:rPr>
          <w:rFonts w:eastAsia="Calibri" w:cs="Times New Roman"/>
          <w:color w:val="000000"/>
          <w:szCs w:val="24"/>
          <w14:ligatures w14:val="standardContextual"/>
        </w:rPr>
        <w:t xml:space="preserve"> </w:t>
      </w:r>
      <w:commentRangeEnd w:id="30"/>
      <w:r w:rsidR="007F5D1E">
        <w:rPr>
          <w:rStyle w:val="Kommentaariviide"/>
          <w:rFonts w:asciiTheme="minorHAnsi" w:hAnsiTheme="minorHAnsi"/>
          <w:kern w:val="2"/>
          <w14:ligatures w14:val="standardContextual"/>
        </w:rPr>
        <w:commentReference w:id="30"/>
      </w:r>
      <w:r w:rsidRPr="00CC66B5">
        <w:rPr>
          <w:rFonts w:eastAsia="Calibri" w:cs="Times New Roman"/>
          <w:color w:val="000000"/>
          <w:szCs w:val="24"/>
          <w14:ligatures w14:val="standardContextual"/>
        </w:rPr>
        <w:t xml:space="preserve">käesolevas paragrahvis nimetatud andmete või dokumentide esitamisest, mille makseasutus või e-raha asutus on juba esitanud käesoleva seaduse §-s 15 sätestatud tegevusloa taotlemise menetluses, </w:t>
      </w:r>
      <w:r w:rsidRPr="00CC66B5">
        <w:rPr>
          <w:rFonts w:eastAsia="Calibri" w:cs="Times New Roman"/>
          <w:szCs w:val="24"/>
          <w14:ligatures w14:val="standardContextual"/>
        </w:rPr>
        <w:t>kui andmed ei ole muutunud.</w:t>
      </w:r>
    </w:p>
    <w:p w14:paraId="49929B68" w14:textId="77777777" w:rsidR="00CC66B5" w:rsidRPr="00CC66B5" w:rsidRDefault="00CC66B5" w:rsidP="00CC66B5">
      <w:pPr>
        <w:autoSpaceDE w:val="0"/>
        <w:autoSpaceDN w:val="0"/>
        <w:adjustRightInd w:val="0"/>
        <w:spacing w:after="0" w:line="240" w:lineRule="auto"/>
        <w:jc w:val="both"/>
        <w:rPr>
          <w:rFonts w:eastAsia="Calibri" w:cs="Times New Roman"/>
          <w:szCs w:val="24"/>
          <w14:ligatures w14:val="standardContextual"/>
        </w:rPr>
      </w:pPr>
    </w:p>
    <w:p w14:paraId="1860CC69" w14:textId="300E6EAF" w:rsidR="00CC66B5" w:rsidRPr="00CC66B5" w:rsidRDefault="00CC66B5" w:rsidP="00CC66B5">
      <w:pPr>
        <w:autoSpaceDE w:val="0"/>
        <w:autoSpaceDN w:val="0"/>
        <w:adjustRightInd w:val="0"/>
        <w:spacing w:after="0" w:line="240" w:lineRule="auto"/>
        <w:jc w:val="both"/>
        <w:rPr>
          <w:rFonts w:eastAsia="Calibri" w:cs="Times New Roman"/>
          <w:color w:val="000000"/>
          <w:szCs w:val="24"/>
          <w14:ligatures w14:val="standardContextual"/>
        </w:rPr>
      </w:pPr>
      <w:r w:rsidRPr="00CC66B5">
        <w:rPr>
          <w:rFonts w:eastAsia="Calibri" w:cs="Times New Roman"/>
          <w:color w:val="000000"/>
          <w:szCs w:val="24"/>
          <w14:ligatures w14:val="standardContextual"/>
        </w:rPr>
        <w:t xml:space="preserve">(10) Arveldussüsteemis osalemise nõuetele </w:t>
      </w:r>
      <w:commentRangeStart w:id="33"/>
      <w:r w:rsidRPr="00CC66B5">
        <w:rPr>
          <w:rFonts w:eastAsia="Calibri" w:cs="Times New Roman"/>
          <w:color w:val="000000"/>
          <w:szCs w:val="24"/>
          <w14:ligatures w14:val="standardContextual"/>
        </w:rPr>
        <w:t xml:space="preserve">vastavaks tunnistatud </w:t>
      </w:r>
      <w:commentRangeEnd w:id="33"/>
      <w:r w:rsidR="00BF51A5">
        <w:rPr>
          <w:rStyle w:val="Kommentaariviide"/>
          <w:rFonts w:asciiTheme="minorHAnsi" w:hAnsiTheme="minorHAnsi"/>
          <w:kern w:val="2"/>
          <w14:ligatures w14:val="standardContextual"/>
        </w:rPr>
        <w:commentReference w:id="33"/>
      </w:r>
      <w:r w:rsidRPr="00CC66B5">
        <w:rPr>
          <w:rFonts w:eastAsia="Calibri" w:cs="Times New Roman"/>
          <w:color w:val="000000"/>
          <w:szCs w:val="24"/>
          <w14:ligatures w14:val="standardContextual"/>
        </w:rPr>
        <w:t xml:space="preserve">makseasutus või e-raha asutus peab </w:t>
      </w:r>
      <w:ins w:id="34" w:author="Mari Koik - JUSTDIGI" w:date="2025-03-27T15:38:00Z" w16du:dateUtc="2025-03-27T13:38:00Z">
        <w:r w:rsidR="00217785">
          <w:rPr>
            <w:rFonts w:eastAsia="Calibri" w:cs="Times New Roman"/>
            <w:color w:val="000000"/>
            <w:szCs w:val="24"/>
            <w14:ligatures w14:val="standardContextual"/>
          </w:rPr>
          <w:t xml:space="preserve">neile </w:t>
        </w:r>
      </w:ins>
      <w:ins w:id="35" w:author="Mari Koik - JUSTDIGI" w:date="2025-03-27T15:39:00Z" w16du:dateUtc="2025-03-27T13:39:00Z">
        <w:r w:rsidR="00217785">
          <w:rPr>
            <w:rFonts w:eastAsia="Calibri" w:cs="Times New Roman"/>
            <w:color w:val="000000"/>
            <w:szCs w:val="24"/>
            <w14:ligatures w14:val="standardContextual"/>
          </w:rPr>
          <w:t>n</w:t>
        </w:r>
      </w:ins>
      <w:ins w:id="36" w:author="Mari Koik - JUSTDIGI" w:date="2025-03-27T15:38:00Z" w16du:dateUtc="2025-03-27T13:38:00Z">
        <w:r w:rsidR="00217785">
          <w:rPr>
            <w:rFonts w:eastAsia="Calibri" w:cs="Times New Roman"/>
            <w:color w:val="000000"/>
            <w:szCs w:val="24"/>
            <w14:ligatures w14:val="standardContextual"/>
          </w:rPr>
          <w:t xml:space="preserve">õuetele </w:t>
        </w:r>
      </w:ins>
      <w:r w:rsidRPr="00CC66B5">
        <w:rPr>
          <w:rFonts w:eastAsia="Calibri" w:cs="Times New Roman"/>
          <w:color w:val="000000"/>
          <w:szCs w:val="24"/>
          <w14:ligatures w14:val="standardContextual"/>
        </w:rPr>
        <w:t xml:space="preserve">vastama </w:t>
      </w:r>
      <w:del w:id="37" w:author="Mari Koik - JUSTDIGI" w:date="2025-03-27T15:39:00Z" w16du:dateUtc="2025-03-27T13:39:00Z">
        <w:r w:rsidRPr="00CC66B5" w:rsidDel="00217785">
          <w:rPr>
            <w:rFonts w:eastAsia="Calibri" w:cs="Times New Roman"/>
            <w:color w:val="000000"/>
            <w:szCs w:val="24"/>
            <w14:ligatures w14:val="standardContextual"/>
          </w:rPr>
          <w:delText xml:space="preserve">arveldussüsteemis osalemise nõuetele </w:delText>
        </w:r>
      </w:del>
      <w:r w:rsidRPr="00CC66B5">
        <w:rPr>
          <w:rFonts w:eastAsia="Calibri" w:cs="Times New Roman"/>
          <w:color w:val="000000"/>
          <w:szCs w:val="24"/>
          <w14:ligatures w14:val="standardContextual"/>
        </w:rPr>
        <w:t>kogu aeg.</w:t>
      </w:r>
    </w:p>
    <w:p w14:paraId="548E93A3" w14:textId="77777777" w:rsidR="00CC66B5" w:rsidRPr="00CC66B5" w:rsidRDefault="00CC66B5" w:rsidP="00CC66B5">
      <w:pPr>
        <w:autoSpaceDE w:val="0"/>
        <w:autoSpaceDN w:val="0"/>
        <w:adjustRightInd w:val="0"/>
        <w:spacing w:after="0" w:line="240" w:lineRule="auto"/>
        <w:jc w:val="both"/>
        <w:rPr>
          <w:rFonts w:eastAsia="Calibri" w:cs="Times New Roman"/>
          <w:szCs w:val="24"/>
          <w14:ligatures w14:val="standardContextual"/>
        </w:rPr>
      </w:pPr>
    </w:p>
    <w:p w14:paraId="7CC2B698" w14:textId="116CAF7D" w:rsidR="00CC66B5" w:rsidRPr="00CC66B5" w:rsidRDefault="00CC66B5" w:rsidP="00CC66B5">
      <w:pPr>
        <w:spacing w:after="0" w:line="240" w:lineRule="auto"/>
        <w:rPr>
          <w:rFonts w:eastAsia="Calibri" w:cs="Times New Roman"/>
          <w:b/>
          <w:bCs/>
        </w:rPr>
      </w:pPr>
      <w:bookmarkStart w:id="38" w:name="_Hlk180590282"/>
      <w:r w:rsidRPr="00CC66B5">
        <w:rPr>
          <w:rFonts w:eastAsia="Calibri" w:cs="Times New Roman"/>
          <w:b/>
          <w:bCs/>
        </w:rPr>
        <w:t>§ 63</w:t>
      </w:r>
      <w:r w:rsidRPr="00CC66B5">
        <w:rPr>
          <w:rFonts w:eastAsia="Calibri" w:cs="Times New Roman"/>
          <w:b/>
          <w:bCs/>
          <w:vertAlign w:val="superscript"/>
        </w:rPr>
        <w:t>10</w:t>
      </w:r>
      <w:r w:rsidRPr="00CC66B5">
        <w:rPr>
          <w:rFonts w:eastAsia="Calibri" w:cs="Times New Roman"/>
          <w:b/>
          <w:bCs/>
        </w:rPr>
        <w:t>. Arveldussüsteemi</w:t>
      </w:r>
      <w:del w:id="39" w:author="Mari Koik - JUSTDIGI" w:date="2025-03-27T15:50:00Z" w16du:dateUtc="2025-03-27T13:50:00Z">
        <w:r w:rsidRPr="00CC66B5" w:rsidDel="002553F5">
          <w:rPr>
            <w:rFonts w:eastAsia="Calibri" w:cs="Times New Roman"/>
            <w:b/>
            <w:bCs/>
          </w:rPr>
          <w:delText>de</w:delText>
        </w:r>
      </w:del>
      <w:r w:rsidRPr="00CC66B5">
        <w:rPr>
          <w:rFonts w:eastAsia="Calibri" w:cs="Times New Roman"/>
          <w:b/>
          <w:bCs/>
        </w:rPr>
        <w:t>s osalemise taotluse läbivaatamine, otsuse tegemine ja kehtetuks tunnistamine</w:t>
      </w:r>
    </w:p>
    <w:bookmarkEnd w:id="38"/>
    <w:p w14:paraId="54E3D204" w14:textId="77777777" w:rsidR="00CC66B5" w:rsidRPr="00CC66B5" w:rsidRDefault="00CC66B5" w:rsidP="00CC66B5">
      <w:pPr>
        <w:spacing w:after="0" w:line="240" w:lineRule="auto"/>
        <w:jc w:val="both"/>
        <w:rPr>
          <w:rFonts w:eastAsia="Calibri" w:cs="Times New Roman"/>
        </w:rPr>
      </w:pPr>
    </w:p>
    <w:p w14:paraId="42FCB367" w14:textId="11E854F2" w:rsidR="00CC66B5" w:rsidRPr="00CC66B5" w:rsidRDefault="00CC66B5" w:rsidP="00CC66B5">
      <w:pPr>
        <w:spacing w:after="0" w:line="240" w:lineRule="auto"/>
        <w:jc w:val="both"/>
        <w:rPr>
          <w:rFonts w:eastAsia="Calibri" w:cs="Times New Roman"/>
        </w:rPr>
      </w:pPr>
      <w:r w:rsidRPr="00CC66B5">
        <w:rPr>
          <w:rFonts w:eastAsia="Calibri" w:cs="Times New Roman"/>
        </w:rPr>
        <w:t>(1) Vastavuse tunnustamise taotluse menetlemisele ja käesoleva seaduse § 63</w:t>
      </w:r>
      <w:r w:rsidRPr="00CC66B5">
        <w:rPr>
          <w:rFonts w:eastAsia="Calibri" w:cs="Times New Roman"/>
          <w:vertAlign w:val="superscript"/>
        </w:rPr>
        <w:t xml:space="preserve">9 </w:t>
      </w:r>
      <w:r w:rsidRPr="00CC66B5">
        <w:rPr>
          <w:rFonts w:eastAsia="Calibri" w:cs="Times New Roman"/>
        </w:rPr>
        <w:t xml:space="preserve">lõigetes 4–8 nimetatud dokumentide ja andmete läbivaatamisele </w:t>
      </w:r>
      <w:commentRangeStart w:id="40"/>
      <w:r w:rsidRPr="00CC66B5">
        <w:rPr>
          <w:rFonts w:eastAsia="Calibri" w:cs="Times New Roman"/>
        </w:rPr>
        <w:t xml:space="preserve">kohaldatakse </w:t>
      </w:r>
      <w:del w:id="41" w:author="Mari Koik - JUSTDIGI" w:date="2025-03-27T15:52:00Z" w16du:dateUtc="2025-03-27T13:52:00Z">
        <w:r w:rsidRPr="00CC66B5" w:rsidDel="00291AEC">
          <w:rPr>
            <w:rFonts w:eastAsia="Calibri" w:cs="Times New Roman"/>
          </w:rPr>
          <w:delText xml:space="preserve">vastavalt </w:delText>
        </w:r>
      </w:del>
      <w:r w:rsidRPr="00CC66B5">
        <w:rPr>
          <w:rFonts w:eastAsia="Calibri" w:cs="Times New Roman"/>
        </w:rPr>
        <w:t xml:space="preserve">käesoleva </w:t>
      </w:r>
      <w:commentRangeEnd w:id="40"/>
      <w:r w:rsidR="00D14D96">
        <w:rPr>
          <w:rStyle w:val="Kommentaariviide"/>
          <w:rFonts w:asciiTheme="minorHAnsi" w:hAnsiTheme="minorHAnsi"/>
          <w:kern w:val="2"/>
          <w14:ligatures w14:val="standardContextual"/>
        </w:rPr>
        <w:commentReference w:id="40"/>
      </w:r>
      <w:r w:rsidRPr="00CC66B5">
        <w:rPr>
          <w:rFonts w:eastAsia="Calibri" w:cs="Times New Roman"/>
        </w:rPr>
        <w:t>seaduse §-s 17 sätestatud nõudeid.</w:t>
      </w:r>
    </w:p>
    <w:p w14:paraId="737B48FC" w14:textId="77777777" w:rsidR="00CC66B5" w:rsidRPr="00CC66B5" w:rsidRDefault="00CC66B5" w:rsidP="00CC66B5">
      <w:pPr>
        <w:spacing w:after="0" w:line="240" w:lineRule="auto"/>
        <w:jc w:val="both"/>
        <w:rPr>
          <w:rFonts w:eastAsia="Calibri" w:cs="Times New Roman"/>
        </w:rPr>
      </w:pPr>
    </w:p>
    <w:p w14:paraId="5BABF231" w14:textId="4A4F810A" w:rsidR="00CC66B5" w:rsidRPr="00CC66B5" w:rsidRDefault="00CC66B5" w:rsidP="00CC66B5">
      <w:pPr>
        <w:spacing w:after="0" w:line="240" w:lineRule="auto"/>
        <w:jc w:val="both"/>
        <w:rPr>
          <w:rFonts w:eastAsia="Calibri" w:cs="Times New Roman"/>
        </w:rPr>
      </w:pPr>
      <w:r w:rsidRPr="00CC66B5">
        <w:rPr>
          <w:rFonts w:eastAsia="Calibri" w:cs="Times New Roman"/>
        </w:rPr>
        <w:t xml:space="preserve">(2) Finantsinspektsioonil on õigus keelduda vastavuse tunnustamisest, kui: </w:t>
      </w:r>
    </w:p>
    <w:p w14:paraId="6E772B5F" w14:textId="77777777" w:rsidR="00CC66B5" w:rsidRPr="00CC66B5" w:rsidRDefault="00CC66B5" w:rsidP="00CC66B5">
      <w:pPr>
        <w:spacing w:after="0" w:line="240" w:lineRule="auto"/>
        <w:jc w:val="both"/>
        <w:rPr>
          <w:rFonts w:eastAsia="Calibri" w:cs="Times New Roman"/>
        </w:rPr>
      </w:pPr>
      <w:r w:rsidRPr="00CC66B5">
        <w:rPr>
          <w:rFonts w:eastAsia="Calibri" w:cs="Times New Roman"/>
        </w:rPr>
        <w:t xml:space="preserve">1) taotleja ei vasta käesoleva seadusega või selle alusel antud õigusaktidega makseasutuse või e-raha asutuse suhtes kehtestatud nõuetele; </w:t>
      </w:r>
    </w:p>
    <w:p w14:paraId="6CC7D917" w14:textId="77777777" w:rsidR="00CC66B5" w:rsidRPr="00CC66B5" w:rsidRDefault="00CC66B5" w:rsidP="00CC66B5">
      <w:pPr>
        <w:spacing w:after="0" w:line="240" w:lineRule="auto"/>
        <w:jc w:val="both"/>
        <w:rPr>
          <w:rFonts w:eastAsia="Calibri" w:cs="Times New Roman"/>
        </w:rPr>
      </w:pPr>
      <w:r w:rsidRPr="00CC66B5">
        <w:rPr>
          <w:rFonts w:eastAsia="Calibri" w:cs="Times New Roman"/>
        </w:rPr>
        <w:t>2) taotleja ei täida käesoleva seaduse §-s 63</w:t>
      </w:r>
      <w:r w:rsidRPr="00CC66B5">
        <w:rPr>
          <w:rFonts w:eastAsia="Calibri" w:cs="Times New Roman"/>
          <w:vertAlign w:val="superscript"/>
        </w:rPr>
        <w:t>9</w:t>
      </w:r>
      <w:r w:rsidRPr="00CC66B5">
        <w:rPr>
          <w:rFonts w:eastAsia="Calibri" w:cs="Times New Roman"/>
        </w:rPr>
        <w:t xml:space="preserve"> sätestatud tingimusi; </w:t>
      </w:r>
    </w:p>
    <w:p w14:paraId="49E031AE" w14:textId="77777777" w:rsidR="00CC66B5" w:rsidRPr="00CC66B5" w:rsidRDefault="00CC66B5" w:rsidP="00CC66B5">
      <w:pPr>
        <w:spacing w:after="0" w:line="240" w:lineRule="auto"/>
        <w:jc w:val="both"/>
        <w:rPr>
          <w:rFonts w:eastAsia="Calibri" w:cs="Times New Roman"/>
        </w:rPr>
      </w:pPr>
      <w:r w:rsidRPr="00CC66B5">
        <w:rPr>
          <w:rFonts w:eastAsia="Calibri" w:cs="Times New Roman"/>
        </w:rPr>
        <w:t xml:space="preserve">3) taotlejal on täitmata Finantsinspektsiooni ettekirjutus või käesolevas seaduses sätestatud muu kohustus; </w:t>
      </w:r>
    </w:p>
    <w:p w14:paraId="38DEB076" w14:textId="77777777" w:rsidR="00CC66B5" w:rsidRPr="00CC66B5" w:rsidRDefault="00CC66B5" w:rsidP="00CC66B5">
      <w:pPr>
        <w:spacing w:after="0" w:line="240" w:lineRule="auto"/>
        <w:jc w:val="both"/>
        <w:rPr>
          <w:rFonts w:eastAsia="Calibri" w:cs="Times New Roman"/>
        </w:rPr>
      </w:pPr>
      <w:r w:rsidRPr="00CC66B5">
        <w:rPr>
          <w:rFonts w:eastAsia="Calibri" w:cs="Times New Roman"/>
        </w:rPr>
        <w:t xml:space="preserve">4) taotleja osalemine arveldussüsteemis ohustab arveldussüsteemi stabiilsust või terviklikkust. </w:t>
      </w:r>
    </w:p>
    <w:p w14:paraId="522466F3" w14:textId="77777777" w:rsidR="00CC66B5" w:rsidRPr="00CC66B5" w:rsidRDefault="00CC66B5" w:rsidP="00CC66B5">
      <w:pPr>
        <w:spacing w:after="0" w:line="240" w:lineRule="auto"/>
        <w:jc w:val="both"/>
        <w:rPr>
          <w:rFonts w:eastAsia="Calibri" w:cs="Times New Roman"/>
        </w:rPr>
      </w:pPr>
    </w:p>
    <w:p w14:paraId="598E4813" w14:textId="77777777" w:rsidR="00CC66B5" w:rsidRPr="00CC66B5" w:rsidRDefault="00CC66B5" w:rsidP="00CC66B5">
      <w:pPr>
        <w:spacing w:after="0" w:line="240" w:lineRule="auto"/>
        <w:jc w:val="both"/>
        <w:rPr>
          <w:rFonts w:eastAsia="Calibri" w:cs="Times New Roman"/>
        </w:rPr>
      </w:pPr>
      <w:r w:rsidRPr="00CC66B5">
        <w:rPr>
          <w:rFonts w:eastAsia="Calibri" w:cs="Times New Roman"/>
        </w:rPr>
        <w:t>(3) Otsuse vastavuse tunnustamise või sellest keeldumise kohta teeb Finantsinspektsioon kahe kuu jooksul arvates kõigi vajalike dokumentide saamisest, kuid mitte hiljem kui kolm kuud pärast vastava taotluse saamist.</w:t>
      </w:r>
    </w:p>
    <w:p w14:paraId="426FEBE6" w14:textId="77777777" w:rsidR="00CC66B5" w:rsidRPr="00CC66B5" w:rsidRDefault="00CC66B5" w:rsidP="00CC66B5">
      <w:pPr>
        <w:spacing w:after="0" w:line="240" w:lineRule="auto"/>
        <w:jc w:val="both"/>
        <w:rPr>
          <w:rFonts w:eastAsia="Calibri" w:cs="Times New Roman"/>
        </w:rPr>
      </w:pPr>
    </w:p>
    <w:p w14:paraId="5AB9BF14" w14:textId="77777777" w:rsidR="00CC66B5" w:rsidRPr="00CC66B5" w:rsidRDefault="00CC66B5" w:rsidP="00CC66B5">
      <w:pPr>
        <w:spacing w:after="0" w:line="240" w:lineRule="auto"/>
        <w:jc w:val="both"/>
        <w:rPr>
          <w:rFonts w:eastAsia="Calibri" w:cs="Times New Roman"/>
        </w:rPr>
      </w:pPr>
      <w:r w:rsidRPr="00CC66B5">
        <w:rPr>
          <w:rFonts w:eastAsia="Calibri" w:cs="Times New Roman"/>
        </w:rPr>
        <w:t>(4) Otsuse vastavuse tunnustamise või sellest keeldumise kohta teeb Finantsinspektsioon viivitamata makseasutusele või e-raha asutusele teatavaks.</w:t>
      </w:r>
    </w:p>
    <w:p w14:paraId="22E44B04" w14:textId="77777777" w:rsidR="00CC66B5" w:rsidRPr="00CC66B5" w:rsidRDefault="00CC66B5" w:rsidP="00CC66B5">
      <w:pPr>
        <w:spacing w:after="0" w:line="240" w:lineRule="auto"/>
        <w:jc w:val="both"/>
        <w:rPr>
          <w:rFonts w:eastAsia="Calibri" w:cs="Times New Roman"/>
        </w:rPr>
      </w:pPr>
    </w:p>
    <w:p w14:paraId="2B1EAFBF" w14:textId="77777777" w:rsidR="00CC66B5" w:rsidRPr="00CC66B5" w:rsidRDefault="00CC66B5" w:rsidP="00CC66B5">
      <w:pPr>
        <w:spacing w:after="0" w:line="240" w:lineRule="auto"/>
        <w:jc w:val="both"/>
        <w:rPr>
          <w:rFonts w:eastAsia="Calibri" w:cs="Times New Roman"/>
        </w:rPr>
      </w:pPr>
      <w:r w:rsidRPr="00CC66B5">
        <w:rPr>
          <w:rFonts w:eastAsia="Calibri" w:cs="Times New Roman"/>
        </w:rPr>
        <w:t>(5) Finantsinspektsioon võib vastavuse tunnustamise otsuse kehtetuks tunnistada, kui makseasutus või e-raha asutus:</w:t>
      </w:r>
    </w:p>
    <w:p w14:paraId="5348FD50" w14:textId="77777777" w:rsidR="00CC66B5" w:rsidRPr="00CC66B5" w:rsidRDefault="00CC66B5" w:rsidP="00CC66B5">
      <w:pPr>
        <w:spacing w:after="0" w:line="240" w:lineRule="auto"/>
        <w:jc w:val="both"/>
        <w:rPr>
          <w:rFonts w:eastAsia="Calibri" w:cs="Times New Roman"/>
        </w:rPr>
      </w:pPr>
      <w:r w:rsidRPr="00CC66B5">
        <w:rPr>
          <w:rFonts w:eastAsia="Calibri" w:cs="Times New Roman"/>
        </w:rPr>
        <w:t xml:space="preserve">1) ei ole taotlenud arveldussüsteemis osalemist </w:t>
      </w:r>
      <w:commentRangeStart w:id="42"/>
      <w:r w:rsidRPr="00CC66B5">
        <w:rPr>
          <w:rFonts w:eastAsia="Calibri" w:cs="Times New Roman"/>
        </w:rPr>
        <w:t>kuue kuu jooksul</w:t>
      </w:r>
      <w:commentRangeEnd w:id="42"/>
      <w:r w:rsidR="004D0129">
        <w:rPr>
          <w:rStyle w:val="Kommentaariviide"/>
          <w:rFonts w:asciiTheme="minorHAnsi" w:hAnsiTheme="minorHAnsi"/>
          <w:kern w:val="2"/>
          <w14:ligatures w14:val="standardContextual"/>
        </w:rPr>
        <w:commentReference w:id="42"/>
      </w:r>
      <w:r w:rsidRPr="00CC66B5">
        <w:rPr>
          <w:rFonts w:eastAsia="Calibri" w:cs="Times New Roman"/>
        </w:rPr>
        <w:t>;</w:t>
      </w:r>
    </w:p>
    <w:p w14:paraId="322AD87B" w14:textId="77777777" w:rsidR="00CC66B5" w:rsidRPr="00CC66B5" w:rsidRDefault="00CC66B5" w:rsidP="00CC66B5">
      <w:pPr>
        <w:spacing w:after="0" w:line="240" w:lineRule="auto"/>
        <w:jc w:val="both"/>
        <w:rPr>
          <w:rFonts w:eastAsia="Calibri" w:cs="Times New Roman"/>
        </w:rPr>
      </w:pPr>
      <w:r w:rsidRPr="00CC66B5">
        <w:rPr>
          <w:rFonts w:eastAsia="Calibri" w:cs="Times New Roman"/>
        </w:rPr>
        <w:t xml:space="preserve">2) ei ole alustanud arveldussüsteemis osalemist 18 kuu jooksul pärast talle vastavuse tunnustamise </w:t>
      </w:r>
      <w:r w:rsidRPr="00CC66B5">
        <w:rPr>
          <w:rFonts w:eastAsia="Calibri" w:cs="Times New Roman"/>
          <w:szCs w:val="24"/>
        </w:rPr>
        <w:t>otsuse teatavaks tegemist.</w:t>
      </w:r>
    </w:p>
    <w:p w14:paraId="30BFA82C" w14:textId="77777777" w:rsidR="00CC66B5" w:rsidRPr="00CC66B5" w:rsidRDefault="00CC66B5" w:rsidP="00CC66B5">
      <w:pPr>
        <w:spacing w:after="0" w:line="240" w:lineRule="auto"/>
        <w:jc w:val="both"/>
        <w:rPr>
          <w:rFonts w:eastAsia="Calibri" w:cs="Times New Roman"/>
          <w:szCs w:val="24"/>
        </w:rPr>
      </w:pPr>
    </w:p>
    <w:p w14:paraId="43A37062" w14:textId="77777777" w:rsidR="00CC66B5" w:rsidRPr="00CC66B5" w:rsidRDefault="00CC66B5" w:rsidP="00CC66B5">
      <w:pPr>
        <w:spacing w:after="0" w:line="240" w:lineRule="auto"/>
        <w:jc w:val="both"/>
        <w:rPr>
          <w:rFonts w:eastAsia="Calibri" w:cs="Times New Roman"/>
          <w:szCs w:val="24"/>
        </w:rPr>
      </w:pPr>
      <w:r w:rsidRPr="00CC66B5">
        <w:rPr>
          <w:rFonts w:eastAsia="Calibri" w:cs="Times New Roman"/>
          <w:szCs w:val="24"/>
        </w:rPr>
        <w:t>(6) Finantsinspektsioon tunnistab vastavuse tunnustamise otsuse kehtetuks, kui makseasutus</w:t>
      </w:r>
    </w:p>
    <w:p w14:paraId="701B359E" w14:textId="77777777" w:rsidR="00CC66B5" w:rsidRPr="00CC66B5" w:rsidRDefault="00CC66B5" w:rsidP="00CC66B5">
      <w:pPr>
        <w:spacing w:after="0" w:line="240" w:lineRule="auto"/>
        <w:jc w:val="both"/>
        <w:rPr>
          <w:rFonts w:eastAsia="Calibri" w:cs="Times New Roman"/>
        </w:rPr>
      </w:pPr>
      <w:r w:rsidRPr="00CC66B5">
        <w:rPr>
          <w:rFonts w:eastAsia="Calibri" w:cs="Times New Roman"/>
          <w:szCs w:val="24"/>
        </w:rPr>
        <w:t>või e-raha asutus:</w:t>
      </w:r>
    </w:p>
    <w:p w14:paraId="5EE4DC51" w14:textId="73612004" w:rsidR="00CC66B5" w:rsidRPr="00CC66B5" w:rsidRDefault="00CC66B5" w:rsidP="00CC66B5">
      <w:pPr>
        <w:spacing w:after="0" w:line="240" w:lineRule="auto"/>
        <w:jc w:val="both"/>
        <w:rPr>
          <w:rFonts w:eastAsia="Calibri" w:cs="Times New Roman"/>
          <w:szCs w:val="24"/>
        </w:rPr>
      </w:pPr>
      <w:r w:rsidRPr="00CC66B5">
        <w:rPr>
          <w:rFonts w:eastAsia="Calibri" w:cs="Times New Roman"/>
          <w:szCs w:val="24"/>
        </w:rPr>
        <w:t xml:space="preserve">1) on vastavuse tunnustamise taotlemisel esitanud valeandmeid, </w:t>
      </w:r>
      <w:commentRangeStart w:id="43"/>
      <w:r w:rsidRPr="00CC66B5">
        <w:rPr>
          <w:rFonts w:eastAsia="Calibri" w:cs="Times New Roman"/>
          <w:szCs w:val="24"/>
        </w:rPr>
        <w:t xml:space="preserve">millel oli </w:t>
      </w:r>
      <w:del w:id="44" w:author="Mari Koik - JUSTDIGI" w:date="2025-03-27T15:55:00Z" w16du:dateUtc="2025-03-27T13:55:00Z">
        <w:r w:rsidRPr="00CC66B5" w:rsidDel="005D2B00">
          <w:rPr>
            <w:rFonts w:eastAsia="Calibri" w:cs="Times New Roman"/>
            <w:szCs w:val="24"/>
          </w:rPr>
          <w:delText xml:space="preserve">vastavuse tunnustamise </w:delText>
        </w:r>
      </w:del>
      <w:r w:rsidRPr="00CC66B5">
        <w:rPr>
          <w:rFonts w:eastAsia="Calibri" w:cs="Times New Roman"/>
          <w:szCs w:val="24"/>
        </w:rPr>
        <w:t>otsuse</w:t>
      </w:r>
      <w:commentRangeEnd w:id="43"/>
      <w:r w:rsidR="00765F2C">
        <w:rPr>
          <w:rStyle w:val="Kommentaariviide"/>
          <w:rFonts w:asciiTheme="minorHAnsi" w:hAnsiTheme="minorHAnsi"/>
          <w:kern w:val="2"/>
          <w14:ligatures w14:val="standardContextual"/>
        </w:rPr>
        <w:commentReference w:id="43"/>
      </w:r>
      <w:r w:rsidRPr="00CC66B5">
        <w:rPr>
          <w:rFonts w:eastAsia="Calibri" w:cs="Times New Roman"/>
          <w:szCs w:val="24"/>
        </w:rPr>
        <w:t xml:space="preserve"> tegemisel oluline tähendus; </w:t>
      </w:r>
    </w:p>
    <w:p w14:paraId="0CE4FB40" w14:textId="77777777" w:rsidR="00CC66B5" w:rsidRPr="00CC66B5" w:rsidRDefault="00CC66B5" w:rsidP="00CC66B5">
      <w:pPr>
        <w:spacing w:after="0" w:line="240" w:lineRule="auto"/>
        <w:jc w:val="both"/>
        <w:rPr>
          <w:rFonts w:eastAsia="Calibri" w:cs="Times New Roman"/>
          <w:szCs w:val="24"/>
        </w:rPr>
      </w:pPr>
      <w:r w:rsidRPr="00CC66B5">
        <w:rPr>
          <w:rFonts w:eastAsia="Calibri" w:cs="Times New Roman"/>
          <w:szCs w:val="24"/>
        </w:rPr>
        <w:t>2) ei vasta enam vastavuse tunnustamise tingimustele.“;</w:t>
      </w:r>
    </w:p>
    <w:p w14:paraId="47878856" w14:textId="77777777" w:rsidR="00CC66B5" w:rsidRPr="00CC66B5" w:rsidRDefault="00CC66B5" w:rsidP="00CC66B5">
      <w:pPr>
        <w:spacing w:after="0" w:line="240" w:lineRule="auto"/>
        <w:jc w:val="both"/>
        <w:rPr>
          <w:rFonts w:eastAsia="Calibri" w:cs="Times New Roman"/>
          <w:szCs w:val="24"/>
        </w:rPr>
      </w:pPr>
    </w:p>
    <w:p w14:paraId="35862D06" w14:textId="77777777" w:rsidR="00CC66B5" w:rsidRPr="00CC66B5" w:rsidRDefault="00CC66B5" w:rsidP="00CC66B5">
      <w:pPr>
        <w:spacing w:after="0" w:line="240" w:lineRule="auto"/>
        <w:jc w:val="both"/>
        <w:rPr>
          <w:rFonts w:eastAsia="Calibri" w:cs="Times New Roman"/>
        </w:rPr>
      </w:pPr>
      <w:bookmarkStart w:id="45" w:name="_Hlk180601788"/>
      <w:bookmarkStart w:id="46" w:name="_Hlk180601835"/>
      <w:r w:rsidRPr="00CC66B5">
        <w:rPr>
          <w:rFonts w:eastAsia="Calibri" w:cs="Times New Roman"/>
          <w:b/>
          <w:bCs/>
        </w:rPr>
        <w:t>5)</w:t>
      </w:r>
      <w:r w:rsidRPr="00CC66B5">
        <w:rPr>
          <w:rFonts w:eastAsia="Calibri" w:cs="Times New Roman"/>
        </w:rPr>
        <w:t xml:space="preserve"> </w:t>
      </w:r>
      <w:r w:rsidRPr="00761B28">
        <w:rPr>
          <w:rFonts w:eastAsia="Calibri" w:cs="Times New Roman"/>
        </w:rPr>
        <w:t>p</w:t>
      </w:r>
      <w:r w:rsidRPr="00CC66B5">
        <w:rPr>
          <w:rFonts w:eastAsia="Calibri" w:cs="Times New Roman"/>
        </w:rPr>
        <w:t>aragrahvi 79 lõike 1 punktis 2 asendatakse tekstiosa „või investeerima selle“ tekstiosaga „, Eesti Pangas avatud kontol kooskõlas Eesti Panga kehtestatud reeglite ja tingimustega või investeerima selle turvalistesse“;</w:t>
      </w:r>
      <w:bookmarkEnd w:id="45"/>
    </w:p>
    <w:p w14:paraId="777A1A97" w14:textId="77777777" w:rsidR="00CC66B5" w:rsidRPr="00CC66B5" w:rsidRDefault="00CC66B5" w:rsidP="00CC66B5">
      <w:pPr>
        <w:spacing w:after="0" w:line="240" w:lineRule="auto"/>
        <w:jc w:val="both"/>
        <w:rPr>
          <w:rFonts w:eastAsia="Calibri" w:cs="Times New Roman"/>
        </w:rPr>
      </w:pPr>
    </w:p>
    <w:p w14:paraId="225B03C6" w14:textId="77777777" w:rsidR="00CC66B5" w:rsidRPr="00CC66B5" w:rsidRDefault="00CC66B5" w:rsidP="00CC66B5">
      <w:pPr>
        <w:spacing w:after="0" w:line="240" w:lineRule="auto"/>
        <w:jc w:val="both"/>
        <w:rPr>
          <w:rFonts w:eastAsia="Calibri" w:cs="Times New Roman"/>
        </w:rPr>
      </w:pPr>
      <w:r w:rsidRPr="00CC66B5">
        <w:rPr>
          <w:rFonts w:eastAsia="Calibri" w:cs="Times New Roman"/>
          <w:b/>
          <w:bCs/>
        </w:rPr>
        <w:t>6)</w:t>
      </w:r>
      <w:r w:rsidRPr="00CC66B5">
        <w:rPr>
          <w:rFonts w:eastAsia="Calibri" w:cs="Times New Roman"/>
        </w:rPr>
        <w:t xml:space="preserve"> </w:t>
      </w:r>
      <w:r w:rsidRPr="00761B28">
        <w:rPr>
          <w:rFonts w:eastAsia="Calibri" w:cs="Times New Roman"/>
        </w:rPr>
        <w:t>p</w:t>
      </w:r>
      <w:r w:rsidRPr="00CC66B5">
        <w:rPr>
          <w:rFonts w:eastAsia="Calibri" w:cs="Times New Roman"/>
        </w:rPr>
        <w:t xml:space="preserve">aragrahvi 80 lõike 1 punkti 2 täiendatakse pärast tekstiosa „eraldi kontol krediidiasutuses“ tekstiosaga „, </w:t>
      </w:r>
      <w:bookmarkStart w:id="47" w:name="_Hlk193986146"/>
      <w:r w:rsidRPr="00CC66B5">
        <w:rPr>
          <w:rFonts w:eastAsia="Calibri" w:cs="Times New Roman"/>
        </w:rPr>
        <w:t>Eesti Pangas avatud kontol kooskõlas Eesti Panga kehtestatud reeglite ja tingimustega</w:t>
      </w:r>
      <w:bookmarkEnd w:id="47"/>
      <w:r w:rsidRPr="00CC66B5">
        <w:rPr>
          <w:rFonts w:eastAsia="Calibri" w:cs="Times New Roman"/>
        </w:rPr>
        <w:t>“;</w:t>
      </w:r>
    </w:p>
    <w:p w14:paraId="18AC9295" w14:textId="77777777" w:rsidR="00CC66B5" w:rsidRPr="00CC66B5" w:rsidRDefault="00CC66B5" w:rsidP="00CC66B5">
      <w:pPr>
        <w:spacing w:after="0" w:line="240" w:lineRule="auto"/>
        <w:jc w:val="both"/>
        <w:rPr>
          <w:rFonts w:eastAsia="Calibri" w:cs="Times New Roman"/>
        </w:rPr>
      </w:pPr>
    </w:p>
    <w:p w14:paraId="2F8014D4" w14:textId="77777777" w:rsidR="00CC66B5" w:rsidRPr="00CC66B5" w:rsidRDefault="00CC66B5" w:rsidP="00CC66B5">
      <w:pPr>
        <w:spacing w:after="0" w:line="240" w:lineRule="auto"/>
        <w:jc w:val="both"/>
        <w:rPr>
          <w:rFonts w:eastAsia="Calibri" w:cs="Times New Roman"/>
        </w:rPr>
      </w:pPr>
      <w:r w:rsidRPr="00CC66B5">
        <w:rPr>
          <w:rFonts w:eastAsia="Calibri" w:cs="Times New Roman"/>
          <w:b/>
          <w:bCs/>
        </w:rPr>
        <w:t>7)</w:t>
      </w:r>
      <w:r w:rsidRPr="00CC66B5">
        <w:rPr>
          <w:rFonts w:eastAsia="Calibri" w:cs="Times New Roman"/>
        </w:rPr>
        <w:t xml:space="preserve"> paragrahvi 89 täiendatakse lõikega 1</w:t>
      </w:r>
      <w:r w:rsidRPr="00CC66B5">
        <w:rPr>
          <w:rFonts w:eastAsia="Calibri" w:cs="Times New Roman"/>
          <w:vertAlign w:val="superscript"/>
        </w:rPr>
        <w:t>1</w:t>
      </w:r>
      <w:r w:rsidRPr="00CC66B5">
        <w:rPr>
          <w:rFonts w:eastAsia="Calibri" w:cs="Times New Roman"/>
        </w:rPr>
        <w:t xml:space="preserve"> järgmises sõnastuses:</w:t>
      </w:r>
    </w:p>
    <w:p w14:paraId="5FABD36B" w14:textId="77777777" w:rsidR="00CC66B5" w:rsidRPr="00CC66B5" w:rsidRDefault="00CC66B5" w:rsidP="00CC66B5">
      <w:pPr>
        <w:spacing w:after="0" w:line="240" w:lineRule="auto"/>
        <w:jc w:val="both"/>
        <w:rPr>
          <w:rFonts w:eastAsia="Calibri" w:cs="Times New Roman"/>
        </w:rPr>
      </w:pPr>
    </w:p>
    <w:p w14:paraId="5DDA97DF" w14:textId="77777777" w:rsidR="00CC66B5" w:rsidRPr="00CC66B5" w:rsidRDefault="00CC66B5" w:rsidP="00CC66B5">
      <w:pPr>
        <w:spacing w:after="0" w:line="240" w:lineRule="auto"/>
        <w:jc w:val="both"/>
        <w:rPr>
          <w:rFonts w:eastAsia="Calibri" w:cs="Times New Roman"/>
        </w:rPr>
      </w:pPr>
      <w:r w:rsidRPr="00CC66B5">
        <w:rPr>
          <w:rFonts w:eastAsia="Calibri" w:cs="Times New Roman"/>
        </w:rPr>
        <w:t>„(1</w:t>
      </w:r>
      <w:r w:rsidRPr="00CC66B5">
        <w:rPr>
          <w:rFonts w:eastAsia="Calibri" w:cs="Times New Roman"/>
          <w:vertAlign w:val="superscript"/>
        </w:rPr>
        <w:t>1</w:t>
      </w:r>
      <w:r w:rsidRPr="00CC66B5">
        <w:rPr>
          <w:rFonts w:eastAsia="Calibri" w:cs="Times New Roman"/>
        </w:rPr>
        <w:t>) Finantsinspektsioon teeb järelevalvet ka järgmistes Euroopa Liidu õigusaktides ja nende alusel kehtestatud õigusaktides sätestatu kohase täitmise üle:</w:t>
      </w:r>
    </w:p>
    <w:p w14:paraId="26012459" w14:textId="77777777" w:rsidR="00CC66B5" w:rsidRPr="00CC66B5" w:rsidRDefault="00CC66B5" w:rsidP="00CC66B5">
      <w:pPr>
        <w:spacing w:after="0" w:line="240" w:lineRule="auto"/>
        <w:jc w:val="both"/>
        <w:rPr>
          <w:rFonts w:eastAsia="Calibri" w:cs="Times New Roman"/>
        </w:rPr>
      </w:pPr>
      <w:r w:rsidRPr="00CC66B5">
        <w:rPr>
          <w:rFonts w:eastAsia="Calibri" w:cs="Times New Roman"/>
        </w:rPr>
        <w:t xml:space="preserve">1) </w:t>
      </w:r>
      <w:r w:rsidRPr="00761B28">
        <w:rPr>
          <w:rFonts w:eastAsia="Calibri" w:cs="Times New Roman"/>
        </w:rPr>
        <w:t>E</w:t>
      </w:r>
      <w:r w:rsidRPr="00CC66B5">
        <w:rPr>
          <w:rFonts w:eastAsia="Calibri" w:cs="Times New Roman"/>
        </w:rPr>
        <w:t>uroopa Parlamendi ja nõukogu määrus (EL) nr 260/2012, millega kehtestatakse eurodes tehtavatele kreedit- ja otsekorraldustele tehnilised ja ärilised nõuded ning muudetakse määrust (EÜ) nr 924/2009 (ELT L 94, 30.03.2012, lk 22–37);</w:t>
      </w:r>
    </w:p>
    <w:p w14:paraId="14DC381C" w14:textId="5E4516E9" w:rsidR="00CC66B5" w:rsidRPr="00CC66B5" w:rsidRDefault="00CC66B5" w:rsidP="00CC66B5">
      <w:pPr>
        <w:spacing w:after="0" w:line="240" w:lineRule="auto"/>
        <w:jc w:val="both"/>
        <w:rPr>
          <w:rFonts w:eastAsia="Calibri" w:cs="Times New Roman"/>
        </w:rPr>
      </w:pPr>
      <w:r w:rsidRPr="00CC66B5">
        <w:rPr>
          <w:rFonts w:eastAsia="Calibri" w:cs="Times New Roman"/>
        </w:rPr>
        <w:t xml:space="preserve">2) </w:t>
      </w:r>
      <w:r w:rsidRPr="00761B28">
        <w:rPr>
          <w:rFonts w:eastAsia="Calibri" w:cs="Times New Roman"/>
        </w:rPr>
        <w:t>E</w:t>
      </w:r>
      <w:r w:rsidRPr="00CC66B5">
        <w:rPr>
          <w:rFonts w:eastAsia="Calibri" w:cs="Times New Roman"/>
        </w:rPr>
        <w:t>uroopa Parlamendi ja nõukogu määrus (EL) 2021/1230 piiriüleste maksete kohta liidus (ELT L 274</w:t>
      </w:r>
      <w:commentRangeStart w:id="48"/>
      <w:ins w:id="49" w:author="Mari Koik - JUSTDIGI" w:date="2025-03-27T16:47:00Z" w16du:dateUtc="2025-03-27T14:47:00Z">
        <w:r w:rsidR="00746CFC">
          <w:rPr>
            <w:rFonts w:eastAsia="Calibri" w:cs="Times New Roman"/>
          </w:rPr>
          <w:t>,</w:t>
        </w:r>
      </w:ins>
      <w:r w:rsidRPr="00CC66B5">
        <w:rPr>
          <w:rFonts w:eastAsia="Calibri" w:cs="Times New Roman"/>
        </w:rPr>
        <w:t xml:space="preserve"> </w:t>
      </w:r>
      <w:commentRangeEnd w:id="48"/>
      <w:r w:rsidR="00746CFC">
        <w:rPr>
          <w:rStyle w:val="Kommentaariviide"/>
          <w:rFonts w:asciiTheme="minorHAnsi" w:hAnsiTheme="minorHAnsi"/>
          <w:kern w:val="2"/>
          <w14:ligatures w14:val="standardContextual"/>
        </w:rPr>
        <w:commentReference w:id="48"/>
      </w:r>
      <w:r w:rsidRPr="00CC66B5">
        <w:rPr>
          <w:rFonts w:eastAsia="Calibri" w:cs="Times New Roman"/>
        </w:rPr>
        <w:t>30.07.2021, lk 20–31).“;</w:t>
      </w:r>
    </w:p>
    <w:p w14:paraId="5F61527A" w14:textId="77777777" w:rsidR="00CC66B5" w:rsidRPr="00CC66B5" w:rsidRDefault="00CC66B5" w:rsidP="00CC66B5">
      <w:pPr>
        <w:spacing w:after="0" w:line="240" w:lineRule="auto"/>
        <w:jc w:val="both"/>
        <w:rPr>
          <w:rFonts w:eastAsia="Calibri" w:cs="Times New Roman"/>
        </w:rPr>
      </w:pPr>
    </w:p>
    <w:p w14:paraId="33A5F706" w14:textId="77777777" w:rsidR="00CC66B5" w:rsidRPr="00CC66B5" w:rsidRDefault="00CC66B5" w:rsidP="00CC66B5">
      <w:pPr>
        <w:spacing w:after="0" w:line="240" w:lineRule="auto"/>
        <w:jc w:val="both"/>
        <w:rPr>
          <w:rFonts w:eastAsia="Calibri" w:cs="Times New Roman"/>
        </w:rPr>
      </w:pPr>
      <w:r w:rsidRPr="00CC66B5">
        <w:rPr>
          <w:rFonts w:eastAsia="Calibri" w:cs="Times New Roman"/>
          <w:b/>
          <w:bCs/>
        </w:rPr>
        <w:t>8)</w:t>
      </w:r>
      <w:r w:rsidRPr="00CC66B5">
        <w:rPr>
          <w:rFonts w:eastAsia="Calibri" w:cs="Times New Roman"/>
        </w:rPr>
        <w:t xml:space="preserve"> </w:t>
      </w:r>
      <w:r w:rsidRPr="00761B28">
        <w:rPr>
          <w:rFonts w:eastAsia="Calibri" w:cs="Times New Roman"/>
        </w:rPr>
        <w:t>p</w:t>
      </w:r>
      <w:r w:rsidRPr="00CC66B5">
        <w:rPr>
          <w:rFonts w:eastAsia="Calibri" w:cs="Times New Roman"/>
        </w:rPr>
        <w:t>aragrahvi 113² lõikest 1 jäetakse välja tekstiosa „, millega kehtestatakse eurodes tehtavatele kreedit- ja otsekorraldustele tehnilised ja ärilised nõuded ning muudetakse määrust (EÜ) nr 924/2009 (ELT L 94, 30.03.2012, lk 22–37),“;</w:t>
      </w:r>
    </w:p>
    <w:p w14:paraId="01027FD1" w14:textId="77777777" w:rsidR="00CC66B5" w:rsidRPr="00CC66B5" w:rsidRDefault="00CC66B5" w:rsidP="00CC66B5">
      <w:pPr>
        <w:spacing w:after="0" w:line="240" w:lineRule="auto"/>
        <w:jc w:val="both"/>
        <w:rPr>
          <w:rFonts w:eastAsia="Calibri" w:cs="Times New Roman"/>
        </w:rPr>
      </w:pPr>
    </w:p>
    <w:p w14:paraId="57EE3836" w14:textId="77777777" w:rsidR="00CC66B5" w:rsidRPr="00CC66B5" w:rsidRDefault="00CC66B5" w:rsidP="00CC66B5">
      <w:pPr>
        <w:spacing w:after="0" w:line="240" w:lineRule="auto"/>
        <w:jc w:val="both"/>
        <w:rPr>
          <w:rFonts w:eastAsia="Calibri" w:cs="Times New Roman"/>
        </w:rPr>
      </w:pPr>
      <w:r w:rsidRPr="00CC66B5">
        <w:rPr>
          <w:rFonts w:eastAsia="Calibri" w:cs="Times New Roman"/>
          <w:b/>
          <w:bCs/>
        </w:rPr>
        <w:t>9)</w:t>
      </w:r>
      <w:r w:rsidRPr="00CC66B5">
        <w:rPr>
          <w:rFonts w:eastAsia="Calibri" w:cs="Times New Roman"/>
        </w:rPr>
        <w:t xml:space="preserve"> </w:t>
      </w:r>
      <w:r w:rsidRPr="00761B28">
        <w:rPr>
          <w:rFonts w:eastAsia="Calibri" w:cs="Times New Roman"/>
        </w:rPr>
        <w:t>p</w:t>
      </w:r>
      <w:r w:rsidRPr="00CC66B5">
        <w:rPr>
          <w:rFonts w:eastAsia="Calibri" w:cs="Times New Roman"/>
        </w:rPr>
        <w:t>aragrahvi 113⁴ lõikest 1 jäetakse välja tekstiosa „piiriüleste maksete kohta liidus (ELT L 274, 30.07.2021, lk 20–31)“;</w:t>
      </w:r>
    </w:p>
    <w:p w14:paraId="68EF4DCD" w14:textId="77777777" w:rsidR="00CC66B5" w:rsidRPr="00CC66B5" w:rsidRDefault="00CC66B5" w:rsidP="00CC66B5">
      <w:pPr>
        <w:spacing w:after="0" w:line="240" w:lineRule="auto"/>
        <w:jc w:val="both"/>
        <w:rPr>
          <w:rFonts w:eastAsia="Calibri" w:cs="Times New Roman"/>
          <w:b/>
          <w:bCs/>
        </w:rPr>
      </w:pPr>
    </w:p>
    <w:p w14:paraId="3F88A324" w14:textId="77777777" w:rsidR="00CC66B5" w:rsidRPr="00CC66B5" w:rsidRDefault="00CC66B5" w:rsidP="00CC66B5">
      <w:pPr>
        <w:spacing w:after="0" w:line="240" w:lineRule="auto"/>
        <w:jc w:val="both"/>
        <w:rPr>
          <w:rFonts w:eastAsia="Calibri" w:cs="Times New Roman"/>
        </w:rPr>
      </w:pPr>
      <w:r w:rsidRPr="00CC66B5">
        <w:rPr>
          <w:rFonts w:eastAsia="Calibri" w:cs="Times New Roman"/>
          <w:b/>
          <w:bCs/>
        </w:rPr>
        <w:t>10)</w:t>
      </w:r>
      <w:r w:rsidRPr="00CC66B5">
        <w:rPr>
          <w:rFonts w:eastAsia="Calibri" w:cs="Times New Roman"/>
        </w:rPr>
        <w:t xml:space="preserve"> seadust täiendatakse normitehnilise märkusega järgmises sõnastuses:</w:t>
      </w:r>
    </w:p>
    <w:p w14:paraId="77E7649B" w14:textId="77777777" w:rsidR="00CC66B5" w:rsidRPr="00CC66B5" w:rsidRDefault="00CC66B5" w:rsidP="00CC66B5">
      <w:pPr>
        <w:spacing w:after="0" w:line="240" w:lineRule="auto"/>
        <w:jc w:val="both"/>
        <w:rPr>
          <w:rFonts w:eastAsia="Calibri" w:cs="Times New Roman"/>
        </w:rPr>
      </w:pPr>
    </w:p>
    <w:p w14:paraId="030B87EC" w14:textId="52E463EA" w:rsidR="00CC66B5" w:rsidRPr="00CC66B5" w:rsidRDefault="00CC66B5" w:rsidP="00CC66B5">
      <w:pPr>
        <w:spacing w:after="0" w:line="240" w:lineRule="auto"/>
        <w:jc w:val="both"/>
        <w:rPr>
          <w:rFonts w:eastAsia="Calibri" w:cs="Times New Roman"/>
        </w:rPr>
      </w:pPr>
      <w:r w:rsidRPr="00CC66B5">
        <w:rPr>
          <w:rFonts w:eastAsia="Calibri" w:cs="Times New Roman"/>
        </w:rPr>
        <w:t>„</w:t>
      </w:r>
      <w:r w:rsidRPr="00761B28">
        <w:rPr>
          <w:rFonts w:eastAsia="Calibri" w:cs="Times New Roman"/>
        </w:rPr>
        <w:t>E</w:t>
      </w:r>
      <w:r w:rsidRPr="00CC66B5">
        <w:rPr>
          <w:rFonts w:eastAsia="Calibri" w:cs="Times New Roman"/>
        </w:rPr>
        <w:t xml:space="preserve">uroopa Parlamendi ja nõukogu määrus (EL) 2024/886, </w:t>
      </w:r>
      <w:del w:id="50" w:author="Mari Koik - JUSTDIGI" w:date="2025-03-27T16:52:00Z" w16du:dateUtc="2025-03-27T14:52:00Z">
        <w:r w:rsidRPr="00CC66B5" w:rsidDel="00204AB2">
          <w:rPr>
            <w:rFonts w:eastAsia="Calibri" w:cs="Times New Roman"/>
          </w:rPr>
          <w:delText xml:space="preserve"> </w:delText>
        </w:r>
      </w:del>
      <w:r w:rsidRPr="00CC66B5">
        <w:rPr>
          <w:rFonts w:eastAsia="Calibri" w:cs="Times New Roman"/>
        </w:rPr>
        <w:t>millega muudetakse määrusi (EL) nr 260/2012 ja (EL) 2021/1230 ning direktiive 98/26/EÜ ja (EL) 2015/2366 eurodes välkkreeditkorralduste osas (</w:t>
      </w:r>
      <w:r w:rsidRPr="00CC66B5">
        <w:rPr>
          <w:rFonts w:eastAsia="Calibri" w:cs="Times New Roman"/>
          <w:szCs w:val="24"/>
        </w:rPr>
        <w:t>ELT L</w:t>
      </w:r>
      <w:commentRangeStart w:id="51"/>
      <w:ins w:id="52" w:author="Mari Koik - JUSTDIGI" w:date="2025-03-27T16:00:00Z" w16du:dateUtc="2025-03-27T14:00:00Z">
        <w:r w:rsidR="00122CB1">
          <w:rPr>
            <w:rFonts w:eastAsia="Calibri" w:cs="Times New Roman"/>
            <w:szCs w:val="24"/>
          </w:rPr>
          <w:t>,</w:t>
        </w:r>
        <w:commentRangeEnd w:id="51"/>
        <w:r w:rsidR="00122CB1">
          <w:rPr>
            <w:rStyle w:val="Kommentaariviide"/>
            <w:rFonts w:asciiTheme="minorHAnsi" w:hAnsiTheme="minorHAnsi"/>
            <w:kern w:val="2"/>
            <w14:ligatures w14:val="standardContextual"/>
          </w:rPr>
          <w:commentReference w:id="51"/>
        </w:r>
      </w:ins>
      <w:r w:rsidRPr="00CC66B5">
        <w:rPr>
          <w:rFonts w:eastAsia="Calibri" w:cs="Times New Roman"/>
          <w:i/>
          <w:iCs/>
          <w:szCs w:val="24"/>
        </w:rPr>
        <w:t xml:space="preserve"> </w:t>
      </w:r>
      <w:r w:rsidRPr="00122CB1">
        <w:rPr>
          <w:rFonts w:eastAsia="Calibri" w:cs="Times New Roman"/>
          <w:color w:val="333333"/>
          <w:szCs w:val="24"/>
          <w:shd w:val="clear" w:color="auto" w:fill="FFFFFF"/>
          <w:rPrChange w:id="53" w:author="Mari Koik - JUSTDIGI" w:date="2025-03-27T16:00:00Z" w16du:dateUtc="2025-03-27T14:00:00Z">
            <w:rPr>
              <w:rFonts w:eastAsia="Calibri" w:cs="Times New Roman"/>
              <w:i/>
              <w:iCs/>
              <w:color w:val="333333"/>
              <w:szCs w:val="24"/>
              <w:shd w:val="clear" w:color="auto" w:fill="FFFFFF"/>
            </w:rPr>
          </w:rPrChange>
        </w:rPr>
        <w:t>2024/886,</w:t>
      </w:r>
      <w:r w:rsidRPr="00122CB1">
        <w:rPr>
          <w:rFonts w:eastAsia="Calibri" w:cs="Times New Roman"/>
          <w:szCs w:val="24"/>
          <w:rPrChange w:id="54" w:author="Mari Koik - JUSTDIGI" w:date="2025-03-27T16:00:00Z" w16du:dateUtc="2025-03-27T14:00:00Z">
            <w:rPr>
              <w:rFonts w:eastAsia="Calibri" w:cs="Times New Roman"/>
              <w:i/>
              <w:iCs/>
              <w:szCs w:val="24"/>
            </w:rPr>
          </w:rPrChange>
        </w:rPr>
        <w:t xml:space="preserve"> </w:t>
      </w:r>
      <w:r w:rsidRPr="00122CB1">
        <w:rPr>
          <w:rFonts w:eastAsia="Calibri" w:cs="Times New Roman"/>
          <w:color w:val="333333"/>
          <w:szCs w:val="24"/>
          <w:shd w:val="clear" w:color="auto" w:fill="FFFFFF"/>
          <w:rPrChange w:id="55" w:author="Mari Koik - JUSTDIGI" w:date="2025-03-27T16:00:00Z" w16du:dateUtc="2025-03-27T14:00:00Z">
            <w:rPr>
              <w:rFonts w:eastAsia="Calibri" w:cs="Times New Roman"/>
              <w:i/>
              <w:iCs/>
              <w:color w:val="333333"/>
              <w:szCs w:val="24"/>
              <w:shd w:val="clear" w:color="auto" w:fill="FFFFFF"/>
            </w:rPr>
          </w:rPrChange>
        </w:rPr>
        <w:t>19.03.2024</w:t>
      </w:r>
      <w:r w:rsidRPr="00CC66B5">
        <w:rPr>
          <w:rFonts w:eastAsia="Calibri" w:cs="Times New Roman"/>
          <w:szCs w:val="24"/>
        </w:rPr>
        <w:t>).“.</w:t>
      </w:r>
      <w:bookmarkEnd w:id="46"/>
    </w:p>
    <w:p w14:paraId="6C6A14B7" w14:textId="77777777" w:rsidR="00CC66B5" w:rsidRPr="00CC66B5" w:rsidRDefault="00CC66B5" w:rsidP="00CC66B5">
      <w:pPr>
        <w:spacing w:after="0" w:line="240" w:lineRule="auto"/>
        <w:jc w:val="both"/>
        <w:rPr>
          <w:rFonts w:eastAsia="Calibri" w:cs="Times New Roman"/>
          <w:szCs w:val="24"/>
        </w:rPr>
      </w:pPr>
    </w:p>
    <w:p w14:paraId="3CA9A239" w14:textId="77777777" w:rsidR="00CC66B5" w:rsidRPr="00CC66B5" w:rsidRDefault="00CC66B5" w:rsidP="00CC66B5">
      <w:pPr>
        <w:spacing w:after="0" w:line="240" w:lineRule="auto"/>
        <w:rPr>
          <w:rFonts w:eastAsia="Calibri" w:cs="Times New Roman"/>
          <w:szCs w:val="24"/>
        </w:rPr>
      </w:pPr>
      <w:r w:rsidRPr="00CC66B5">
        <w:rPr>
          <w:rFonts w:eastAsia="Calibri" w:cs="Times New Roman"/>
          <w:b/>
          <w:bCs/>
          <w:iCs/>
          <w:szCs w:val="24"/>
        </w:rPr>
        <w:t>§ 2. Makse- ja arveldussüsteemide seaduse muutmine</w:t>
      </w:r>
    </w:p>
    <w:p w14:paraId="52C14B48" w14:textId="77777777" w:rsidR="00CC66B5" w:rsidRPr="00CC66B5" w:rsidRDefault="00CC66B5" w:rsidP="00CC66B5">
      <w:pPr>
        <w:spacing w:after="0" w:line="240" w:lineRule="auto"/>
        <w:jc w:val="both"/>
        <w:rPr>
          <w:rFonts w:eastAsia="Calibri" w:cs="Times New Roman"/>
          <w:szCs w:val="24"/>
        </w:rPr>
      </w:pPr>
    </w:p>
    <w:p w14:paraId="5C71FC8B" w14:textId="77777777" w:rsidR="00CC66B5" w:rsidRPr="00CC66B5" w:rsidRDefault="00CC66B5" w:rsidP="00CC66B5">
      <w:pPr>
        <w:spacing w:after="0" w:line="240" w:lineRule="auto"/>
        <w:jc w:val="both"/>
        <w:rPr>
          <w:rFonts w:eastAsia="Calibri" w:cs="Times New Roman"/>
          <w:szCs w:val="24"/>
        </w:rPr>
      </w:pPr>
      <w:r w:rsidRPr="00CC66B5">
        <w:rPr>
          <w:rFonts w:eastAsia="Calibri" w:cs="Times New Roman"/>
          <w:szCs w:val="24"/>
        </w:rPr>
        <w:t>Makse- ja arveldussüsteemide seaduses tehakse järgmised muudatused:</w:t>
      </w:r>
    </w:p>
    <w:p w14:paraId="1BF25636" w14:textId="77777777" w:rsidR="00CC66B5" w:rsidRPr="00CC66B5" w:rsidRDefault="00CC66B5" w:rsidP="00CC66B5">
      <w:pPr>
        <w:spacing w:after="0" w:line="240" w:lineRule="auto"/>
        <w:jc w:val="both"/>
        <w:rPr>
          <w:rFonts w:eastAsia="Calibri" w:cs="Times New Roman"/>
          <w:szCs w:val="24"/>
        </w:rPr>
      </w:pPr>
    </w:p>
    <w:p w14:paraId="3AE216CE" w14:textId="77777777" w:rsidR="00CC66B5" w:rsidRPr="00CC66B5" w:rsidRDefault="00CC66B5" w:rsidP="00CC66B5">
      <w:pPr>
        <w:spacing w:after="0" w:line="240" w:lineRule="auto"/>
        <w:jc w:val="both"/>
        <w:rPr>
          <w:rFonts w:eastAsia="Calibri" w:cs="Times New Roman"/>
          <w:szCs w:val="24"/>
        </w:rPr>
      </w:pPr>
      <w:r w:rsidRPr="00CC66B5">
        <w:rPr>
          <w:rFonts w:eastAsia="Calibri" w:cs="Times New Roman"/>
          <w:b/>
          <w:bCs/>
          <w:szCs w:val="24"/>
        </w:rPr>
        <w:t>1)</w:t>
      </w:r>
      <w:r w:rsidRPr="00CC66B5">
        <w:rPr>
          <w:rFonts w:eastAsia="Calibri" w:cs="Times New Roman"/>
          <w:szCs w:val="24"/>
        </w:rPr>
        <w:t xml:space="preserve"> </w:t>
      </w:r>
      <w:r w:rsidRPr="00761B28">
        <w:rPr>
          <w:rFonts w:eastAsia="Calibri" w:cs="Times New Roman"/>
          <w:szCs w:val="24"/>
        </w:rPr>
        <w:t>p</w:t>
      </w:r>
      <w:r w:rsidRPr="00CC66B5">
        <w:rPr>
          <w:rFonts w:eastAsia="Calibri" w:cs="Times New Roman"/>
          <w:szCs w:val="24"/>
        </w:rPr>
        <w:t>aragrahvi 5 lõikes 1 asendatakse sõnad „</w:t>
      </w:r>
      <w:r w:rsidRPr="00CC66B5">
        <w:rPr>
          <w:rFonts w:eastAsia="Calibri" w:cs="Times New Roman"/>
          <w:color w:val="202020"/>
          <w:szCs w:val="24"/>
          <w:shd w:val="clear" w:color="auto" w:fill="FFFFFF"/>
        </w:rPr>
        <w:t xml:space="preserve">pakub süsteemi liikmetele“ tekstiosaga „pakub arveldussüsteemi liikmetele (edaspidi </w:t>
      </w:r>
      <w:r w:rsidRPr="00CC66B5">
        <w:rPr>
          <w:rFonts w:eastAsia="Calibri" w:cs="Times New Roman"/>
          <w:i/>
          <w:iCs/>
          <w:color w:val="202020"/>
          <w:szCs w:val="24"/>
          <w:shd w:val="clear" w:color="auto" w:fill="FFFFFF"/>
        </w:rPr>
        <w:t>süsteemi liige</w:t>
      </w:r>
      <w:r w:rsidRPr="00CC66B5">
        <w:rPr>
          <w:rFonts w:eastAsia="Calibri" w:cs="Times New Roman"/>
          <w:color w:val="202020"/>
          <w:szCs w:val="24"/>
          <w:shd w:val="clear" w:color="auto" w:fill="FFFFFF"/>
        </w:rPr>
        <w:t>)“;</w:t>
      </w:r>
    </w:p>
    <w:p w14:paraId="0E91B7BA" w14:textId="77777777" w:rsidR="00CC66B5" w:rsidRPr="00CC66B5" w:rsidRDefault="00CC66B5" w:rsidP="00CC66B5">
      <w:pPr>
        <w:spacing w:after="0" w:line="240" w:lineRule="auto"/>
        <w:jc w:val="both"/>
        <w:rPr>
          <w:rFonts w:eastAsia="Calibri" w:cs="Times New Roman"/>
          <w:szCs w:val="24"/>
        </w:rPr>
      </w:pPr>
    </w:p>
    <w:p w14:paraId="07421AB6" w14:textId="77777777" w:rsidR="00CC66B5" w:rsidRPr="00CC66B5" w:rsidRDefault="00CC66B5" w:rsidP="00CC66B5">
      <w:pPr>
        <w:spacing w:after="0" w:line="240" w:lineRule="auto"/>
        <w:jc w:val="both"/>
        <w:rPr>
          <w:rFonts w:eastAsia="Calibri" w:cs="Times New Roman"/>
          <w:szCs w:val="24"/>
        </w:rPr>
      </w:pPr>
      <w:bookmarkStart w:id="56" w:name="_Hlk180602011"/>
      <w:r w:rsidRPr="00CC66B5">
        <w:rPr>
          <w:rFonts w:eastAsia="Calibri" w:cs="Times New Roman"/>
          <w:b/>
          <w:bCs/>
          <w:szCs w:val="24"/>
        </w:rPr>
        <w:t xml:space="preserve">2) </w:t>
      </w:r>
      <w:r w:rsidRPr="00761B28">
        <w:rPr>
          <w:rFonts w:eastAsia="Calibri" w:cs="Times New Roman"/>
          <w:szCs w:val="24"/>
        </w:rPr>
        <w:t>p</w:t>
      </w:r>
      <w:r w:rsidRPr="00CC66B5">
        <w:rPr>
          <w:rFonts w:eastAsia="Calibri" w:cs="Times New Roman"/>
          <w:szCs w:val="24"/>
        </w:rPr>
        <w:t>aragrahvi 6 lõike 1 esimeses lauses asendatakse tekstiosa „arveldussüsteemi liige (edaspidi </w:t>
      </w:r>
      <w:r w:rsidRPr="00CC66B5">
        <w:rPr>
          <w:rFonts w:eastAsia="Calibri" w:cs="Times New Roman"/>
          <w:i/>
          <w:iCs/>
          <w:szCs w:val="24"/>
        </w:rPr>
        <w:t>süsteemi liige</w:t>
      </w:r>
      <w:r w:rsidRPr="00CC66B5">
        <w:rPr>
          <w:rFonts w:eastAsia="Calibri" w:cs="Times New Roman"/>
          <w:szCs w:val="24"/>
        </w:rPr>
        <w:t>)“ sõnadega „süsteemi liige“;</w:t>
      </w:r>
    </w:p>
    <w:bookmarkEnd w:id="56"/>
    <w:p w14:paraId="0E077E2E" w14:textId="77777777" w:rsidR="00CC66B5" w:rsidRPr="00CC66B5" w:rsidRDefault="00CC66B5" w:rsidP="00CC66B5">
      <w:pPr>
        <w:autoSpaceDE w:val="0"/>
        <w:autoSpaceDN w:val="0"/>
        <w:adjustRightInd w:val="0"/>
        <w:spacing w:after="0" w:line="240" w:lineRule="auto"/>
        <w:jc w:val="both"/>
        <w:rPr>
          <w:rFonts w:eastAsia="Calibri" w:cs="Times New Roman"/>
          <w:color w:val="000000"/>
          <w:szCs w:val="24"/>
          <w14:ligatures w14:val="standardContextual"/>
        </w:rPr>
      </w:pPr>
    </w:p>
    <w:p w14:paraId="508057D1" w14:textId="77777777" w:rsidR="00CC66B5" w:rsidRPr="00CC66B5" w:rsidRDefault="00CC66B5" w:rsidP="00CC66B5">
      <w:pPr>
        <w:spacing w:after="0" w:line="240" w:lineRule="auto"/>
        <w:jc w:val="both"/>
        <w:rPr>
          <w:rFonts w:eastAsia="Calibri" w:cs="Times New Roman"/>
          <w:szCs w:val="24"/>
        </w:rPr>
      </w:pPr>
      <w:bookmarkStart w:id="57" w:name="_Hlk180602087"/>
      <w:r w:rsidRPr="00CC66B5">
        <w:rPr>
          <w:rFonts w:eastAsia="Calibri" w:cs="Times New Roman"/>
          <w:b/>
          <w:szCs w:val="24"/>
        </w:rPr>
        <w:t>3)</w:t>
      </w:r>
      <w:r w:rsidRPr="00CC66B5">
        <w:rPr>
          <w:rFonts w:eastAsia="Calibri" w:cs="Times New Roman"/>
          <w:szCs w:val="24"/>
        </w:rPr>
        <w:t xml:space="preserve"> paragrahvi 6 täiendatakse lõikega 3¹ järgmises sõnastuses:</w:t>
      </w:r>
    </w:p>
    <w:p w14:paraId="66B5D41A" w14:textId="77777777" w:rsidR="00CC66B5" w:rsidRPr="00CC66B5" w:rsidRDefault="00CC66B5" w:rsidP="00CC66B5">
      <w:pPr>
        <w:spacing w:after="0" w:line="240" w:lineRule="auto"/>
        <w:jc w:val="both"/>
        <w:rPr>
          <w:rFonts w:eastAsia="Calibri" w:cs="Times New Roman"/>
          <w:szCs w:val="24"/>
        </w:rPr>
      </w:pPr>
    </w:p>
    <w:p w14:paraId="6896C7DA" w14:textId="49E6D05C" w:rsidR="00CC66B5" w:rsidRPr="00CC66B5" w:rsidDel="00CB223F" w:rsidRDefault="00CC66B5" w:rsidP="00CC66B5">
      <w:pPr>
        <w:spacing w:after="0" w:line="240" w:lineRule="auto"/>
        <w:jc w:val="both"/>
        <w:rPr>
          <w:del w:id="58" w:author="Mari Koik - JUSTDIGI" w:date="2025-03-27T15:46:00Z" w16du:dateUtc="2025-03-27T13:46:00Z"/>
          <w:rFonts w:eastAsia="Calibri" w:cs="Times New Roman"/>
          <w:szCs w:val="24"/>
        </w:rPr>
      </w:pPr>
      <w:r w:rsidRPr="00CC66B5">
        <w:rPr>
          <w:rFonts w:eastAsia="Calibri" w:cs="Times New Roman"/>
          <w:szCs w:val="24"/>
        </w:rPr>
        <w:t>„(3¹) Süsteemi liige võib olla ka makseasutus või e-raha asutus makseasutuste ja e-raha asutuste</w:t>
      </w:r>
    </w:p>
    <w:p w14:paraId="7B7DF14D" w14:textId="5F8FB0D7" w:rsidR="00CC66B5" w:rsidRPr="00CC66B5" w:rsidRDefault="00CB223F" w:rsidP="00CC66B5">
      <w:pPr>
        <w:spacing w:after="0" w:line="240" w:lineRule="auto"/>
        <w:jc w:val="both"/>
        <w:rPr>
          <w:rFonts w:eastAsia="Calibri" w:cs="Times New Roman"/>
          <w:szCs w:val="24"/>
        </w:rPr>
      </w:pPr>
      <w:ins w:id="59" w:author="Mari Koik - JUSTDIGI" w:date="2025-03-27T15:46:00Z" w16du:dateUtc="2025-03-27T13:46:00Z">
        <w:r>
          <w:rPr>
            <w:rFonts w:eastAsia="Calibri" w:cs="Times New Roman"/>
            <w:szCs w:val="24"/>
          </w:rPr>
          <w:t xml:space="preserve"> </w:t>
        </w:r>
      </w:ins>
      <w:r w:rsidR="00CC66B5" w:rsidRPr="00CC66B5">
        <w:rPr>
          <w:rFonts w:eastAsia="Calibri" w:cs="Times New Roman"/>
          <w:szCs w:val="24"/>
        </w:rPr>
        <w:t>seaduse tähenduses, kes vastab järgmistele tingimustele:</w:t>
      </w:r>
    </w:p>
    <w:p w14:paraId="299F0186" w14:textId="1131B181" w:rsidR="00CC66B5" w:rsidRPr="00CC66B5" w:rsidDel="00EF66ED" w:rsidRDefault="00CC66B5" w:rsidP="00CC66B5">
      <w:pPr>
        <w:spacing w:after="0" w:line="240" w:lineRule="auto"/>
        <w:jc w:val="both"/>
        <w:rPr>
          <w:del w:id="60" w:author="Mari Koik - JUSTDIGI" w:date="2025-03-27T16:07:00Z" w16du:dateUtc="2025-03-27T14:07:00Z"/>
          <w:rFonts w:eastAsia="Calibri" w:cs="Times New Roman"/>
          <w:szCs w:val="24"/>
        </w:rPr>
      </w:pPr>
      <w:commentRangeStart w:id="61"/>
      <w:r w:rsidRPr="00CC66B5">
        <w:rPr>
          <w:rFonts w:eastAsia="Calibri" w:cs="Times New Roman"/>
          <w:szCs w:val="24"/>
        </w:rPr>
        <w:t xml:space="preserve">1) </w:t>
      </w:r>
      <w:del w:id="62" w:author="Mari Koik - JUSTDIGI" w:date="2025-03-27T16:05:00Z" w16du:dateUtc="2025-03-27T14:05:00Z">
        <w:r w:rsidRPr="00CC66B5" w:rsidDel="00AB5209">
          <w:rPr>
            <w:rFonts w:eastAsia="Calibri" w:cs="Times New Roman"/>
            <w:szCs w:val="24"/>
          </w:rPr>
          <w:delText>makseasutus või e-raha asutus</w:delText>
        </w:r>
      </w:del>
      <w:ins w:id="63" w:author="Mari Koik - JUSTDIGI" w:date="2025-03-27T16:05:00Z" w16du:dateUtc="2025-03-27T14:05:00Z">
        <w:r w:rsidR="00AB5209">
          <w:rPr>
            <w:rFonts w:eastAsia="Calibri" w:cs="Times New Roman"/>
            <w:szCs w:val="24"/>
          </w:rPr>
          <w:t>ta</w:t>
        </w:r>
      </w:ins>
      <w:r w:rsidRPr="00CC66B5">
        <w:rPr>
          <w:rFonts w:eastAsia="Calibri" w:cs="Times New Roman"/>
          <w:szCs w:val="24"/>
        </w:rPr>
        <w:t xml:space="preserve"> vastutab käesoleva seaduse § 10 punktis 1 nimetatud ülekandekorralduste täitmise eest ja tema suhtes ei kohaldata makseasutuste ja e-raha asutuste</w:t>
      </w:r>
      <w:ins w:id="64" w:author="Mari Koik - JUSTDIGI" w:date="2025-03-27T16:07:00Z" w16du:dateUtc="2025-03-27T14:07:00Z">
        <w:r w:rsidR="00EF66ED">
          <w:rPr>
            <w:rFonts w:eastAsia="Calibri" w:cs="Times New Roman"/>
            <w:szCs w:val="24"/>
          </w:rPr>
          <w:t xml:space="preserve"> </w:t>
        </w:r>
      </w:ins>
    </w:p>
    <w:p w14:paraId="540A308B" w14:textId="77777777" w:rsidR="00CC66B5" w:rsidRPr="00CC66B5" w:rsidRDefault="00CC66B5" w:rsidP="00CC66B5">
      <w:pPr>
        <w:spacing w:after="0" w:line="240" w:lineRule="auto"/>
        <w:jc w:val="both"/>
        <w:rPr>
          <w:rFonts w:eastAsia="Calibri" w:cs="Times New Roman"/>
          <w:szCs w:val="24"/>
        </w:rPr>
      </w:pPr>
      <w:r w:rsidRPr="00CC66B5">
        <w:rPr>
          <w:rFonts w:eastAsia="Calibri" w:cs="Times New Roman"/>
          <w:szCs w:val="24"/>
        </w:rPr>
        <w:t>seaduse § 11 või 12 kohast erandit;</w:t>
      </w:r>
    </w:p>
    <w:p w14:paraId="25F52D8C" w14:textId="7D7BD673" w:rsidR="00CC66B5" w:rsidRPr="00CC66B5" w:rsidRDefault="00CC66B5" w:rsidP="00CC66B5">
      <w:pPr>
        <w:spacing w:after="0" w:line="240" w:lineRule="auto"/>
        <w:jc w:val="both"/>
        <w:rPr>
          <w:rFonts w:eastAsia="Calibri" w:cs="Times New Roman"/>
          <w:szCs w:val="24"/>
        </w:rPr>
      </w:pPr>
      <w:r w:rsidRPr="00CC66B5">
        <w:rPr>
          <w:rFonts w:eastAsia="Calibri" w:cs="Times New Roman"/>
          <w:szCs w:val="24"/>
        </w:rPr>
        <w:t xml:space="preserve">2) </w:t>
      </w:r>
      <w:ins w:id="65" w:author="Mari Koik - JUSTDIGI" w:date="2025-03-27T16:05:00Z" w16du:dateUtc="2025-03-27T14:05:00Z">
        <w:r w:rsidR="00AB5209">
          <w:rPr>
            <w:rFonts w:eastAsia="Calibri" w:cs="Times New Roman"/>
            <w:szCs w:val="24"/>
          </w:rPr>
          <w:t xml:space="preserve">tema </w:t>
        </w:r>
      </w:ins>
      <w:commentRangeEnd w:id="61"/>
      <w:ins w:id="66" w:author="Mari Koik - JUSTDIGI" w:date="2025-03-27T16:10:00Z" w16du:dateUtc="2025-03-27T14:10:00Z">
        <w:r w:rsidR="00167723">
          <w:rPr>
            <w:rStyle w:val="Kommentaariviide"/>
            <w:rFonts w:asciiTheme="minorHAnsi" w:hAnsiTheme="minorHAnsi"/>
            <w:kern w:val="2"/>
            <w14:ligatures w14:val="standardContextual"/>
          </w:rPr>
          <w:commentReference w:id="61"/>
        </w:r>
      </w:ins>
      <w:ins w:id="67" w:author="Mari Koik - JUSTDIGI" w:date="2025-03-27T16:05:00Z" w16du:dateUtc="2025-03-27T14:05:00Z">
        <w:r w:rsidR="00AB5209">
          <w:rPr>
            <w:rFonts w:eastAsia="Calibri" w:cs="Times New Roman"/>
            <w:szCs w:val="24"/>
          </w:rPr>
          <w:t xml:space="preserve">kohta on </w:t>
        </w:r>
      </w:ins>
      <w:r w:rsidRPr="00CC66B5">
        <w:rPr>
          <w:rFonts w:eastAsia="Calibri" w:cs="Times New Roman"/>
          <w:szCs w:val="24"/>
        </w:rPr>
        <w:t xml:space="preserve">Finantsinspektsioon </w:t>
      </w:r>
      <w:del w:id="68" w:author="Mari Koik - JUSTDIGI" w:date="2025-03-27T16:05:00Z" w16du:dateUtc="2025-03-27T14:05:00Z">
        <w:r w:rsidRPr="00CC66B5" w:rsidDel="00AB5209">
          <w:rPr>
            <w:rFonts w:eastAsia="Calibri" w:cs="Times New Roman"/>
            <w:szCs w:val="24"/>
          </w:rPr>
          <w:delText xml:space="preserve">on </w:delText>
        </w:r>
      </w:del>
      <w:r w:rsidRPr="00CC66B5">
        <w:rPr>
          <w:rFonts w:eastAsia="Calibri" w:cs="Times New Roman"/>
          <w:szCs w:val="24"/>
        </w:rPr>
        <w:t xml:space="preserve">teinud otsuse </w:t>
      </w:r>
      <w:del w:id="69" w:author="Mari Koik - JUSTDIGI" w:date="2025-03-27T16:06:00Z" w16du:dateUtc="2025-03-27T14:06:00Z">
        <w:r w:rsidRPr="00CC66B5" w:rsidDel="00AB5209">
          <w:rPr>
            <w:rFonts w:eastAsia="Calibri" w:cs="Times New Roman"/>
            <w:szCs w:val="24"/>
          </w:rPr>
          <w:delText xml:space="preserve">asjaomase makseasutuse või e-raha asutuse </w:delText>
        </w:r>
      </w:del>
      <w:r w:rsidRPr="00CC66B5">
        <w:rPr>
          <w:rFonts w:eastAsia="Calibri" w:cs="Times New Roman"/>
          <w:szCs w:val="24"/>
        </w:rPr>
        <w:t xml:space="preserve">arveldussüsteemis osalemise nõuetele </w:t>
      </w:r>
      <w:commentRangeStart w:id="70"/>
      <w:r w:rsidRPr="00CC66B5">
        <w:rPr>
          <w:rFonts w:eastAsia="Calibri" w:cs="Times New Roman"/>
          <w:szCs w:val="24"/>
        </w:rPr>
        <w:t>vastav</w:t>
      </w:r>
      <w:ins w:id="71" w:author="Mari Koik - JUSTDIGI" w:date="2025-03-27T16:10:00Z" w16du:dateUtc="2025-03-27T14:10:00Z">
        <w:r w:rsidR="006775DE">
          <w:rPr>
            <w:rFonts w:eastAsia="Calibri" w:cs="Times New Roman"/>
            <w:szCs w:val="24"/>
          </w:rPr>
          <w:t>use</w:t>
        </w:r>
      </w:ins>
      <w:del w:id="72" w:author="Mari Koik - JUSTDIGI" w:date="2025-03-27T16:10:00Z" w16du:dateUtc="2025-03-27T14:10:00Z">
        <w:r w:rsidRPr="00CC66B5" w:rsidDel="006775DE">
          <w:rPr>
            <w:rFonts w:eastAsia="Calibri" w:cs="Times New Roman"/>
            <w:szCs w:val="24"/>
          </w:rPr>
          <w:delText>aks tunnistamise</w:delText>
        </w:r>
      </w:del>
      <w:r w:rsidRPr="00CC66B5">
        <w:rPr>
          <w:rFonts w:eastAsia="Calibri" w:cs="Times New Roman"/>
          <w:szCs w:val="24"/>
        </w:rPr>
        <w:t xml:space="preserve"> </w:t>
      </w:r>
      <w:commentRangeEnd w:id="70"/>
      <w:r w:rsidR="00D93B2F">
        <w:rPr>
          <w:rStyle w:val="Kommentaariviide"/>
          <w:rFonts w:asciiTheme="minorHAnsi" w:hAnsiTheme="minorHAnsi"/>
          <w:kern w:val="2"/>
          <w14:ligatures w14:val="standardContextual"/>
        </w:rPr>
        <w:commentReference w:id="70"/>
      </w:r>
      <w:r w:rsidRPr="00CC66B5">
        <w:rPr>
          <w:rFonts w:eastAsia="Calibri" w:cs="Times New Roman"/>
          <w:szCs w:val="24"/>
        </w:rPr>
        <w:t>kohta.“;</w:t>
      </w:r>
    </w:p>
    <w:bookmarkEnd w:id="57"/>
    <w:p w14:paraId="49E120A9" w14:textId="77777777" w:rsidR="00CC66B5" w:rsidRPr="00CC66B5" w:rsidRDefault="00CC66B5" w:rsidP="00CC66B5">
      <w:pPr>
        <w:spacing w:after="0" w:line="240" w:lineRule="auto"/>
        <w:rPr>
          <w:rFonts w:eastAsia="Calibri" w:cs="Times New Roman"/>
        </w:rPr>
      </w:pPr>
    </w:p>
    <w:p w14:paraId="5CAED433" w14:textId="77777777" w:rsidR="00CC66B5" w:rsidRPr="00CC66B5" w:rsidRDefault="00CC66B5" w:rsidP="00CC66B5">
      <w:pPr>
        <w:spacing w:after="0" w:line="240" w:lineRule="auto"/>
        <w:jc w:val="both"/>
        <w:rPr>
          <w:rFonts w:eastAsia="Calibri" w:cs="Times New Roman"/>
        </w:rPr>
      </w:pPr>
      <w:bookmarkStart w:id="73" w:name="_Hlk180602129"/>
      <w:r w:rsidRPr="00CC66B5">
        <w:rPr>
          <w:rFonts w:eastAsia="Calibri" w:cs="Times New Roman"/>
          <w:b/>
          <w:bCs/>
          <w:iCs/>
        </w:rPr>
        <w:t>4)</w:t>
      </w:r>
      <w:r w:rsidRPr="00CC66B5">
        <w:rPr>
          <w:rFonts w:eastAsia="Calibri" w:cs="Times New Roman"/>
          <w:iCs/>
        </w:rPr>
        <w:t xml:space="preserve"> </w:t>
      </w:r>
      <w:r w:rsidRPr="00CC66B5">
        <w:rPr>
          <w:rFonts w:eastAsia="Calibri" w:cs="Times New Roman"/>
        </w:rPr>
        <w:t>paragrahvi 17 lõike 6 punktid 1 ja 3 tunnistatakse kehtetuks.</w:t>
      </w:r>
      <w:bookmarkEnd w:id="73"/>
    </w:p>
    <w:p w14:paraId="3A0F9C71" w14:textId="77777777" w:rsidR="00CC66B5" w:rsidRPr="00CC66B5" w:rsidRDefault="00CC66B5" w:rsidP="00CC66B5">
      <w:pPr>
        <w:spacing w:after="0" w:line="240" w:lineRule="auto"/>
        <w:jc w:val="both"/>
        <w:rPr>
          <w:rFonts w:eastAsia="Calibri" w:cs="Times New Roman"/>
        </w:rPr>
      </w:pPr>
    </w:p>
    <w:p w14:paraId="03F174D2" w14:textId="77777777" w:rsidR="00CC66B5" w:rsidRPr="00CC66B5" w:rsidRDefault="00CC66B5" w:rsidP="00CC66B5">
      <w:pPr>
        <w:spacing w:after="0" w:line="240" w:lineRule="auto"/>
        <w:rPr>
          <w:rFonts w:eastAsia="Calibri" w:cs="Times New Roman"/>
          <w:b/>
          <w:szCs w:val="24"/>
        </w:rPr>
      </w:pPr>
      <w:r w:rsidRPr="00CC66B5">
        <w:rPr>
          <w:rFonts w:eastAsia="Calibri" w:cs="Times New Roman"/>
          <w:b/>
          <w:szCs w:val="24"/>
        </w:rPr>
        <w:t>§ 3. Seaduse jõustumine</w:t>
      </w:r>
    </w:p>
    <w:p w14:paraId="611B40A1" w14:textId="77777777" w:rsidR="00CC66B5" w:rsidRPr="00CC66B5" w:rsidRDefault="00CC66B5" w:rsidP="00CC66B5">
      <w:pPr>
        <w:spacing w:after="0" w:line="240" w:lineRule="auto"/>
        <w:jc w:val="both"/>
        <w:rPr>
          <w:rFonts w:eastAsia="Calibri" w:cs="Times New Roman"/>
          <w:b/>
          <w:szCs w:val="24"/>
        </w:rPr>
      </w:pPr>
    </w:p>
    <w:p w14:paraId="6D8B3DFF" w14:textId="77777777" w:rsidR="00CC66B5" w:rsidRPr="00CC66B5" w:rsidRDefault="00CC66B5" w:rsidP="00CC66B5">
      <w:pPr>
        <w:spacing w:after="0" w:line="240" w:lineRule="auto"/>
        <w:jc w:val="both"/>
        <w:rPr>
          <w:rFonts w:eastAsia="Calibri" w:cs="Times New Roman"/>
          <w:szCs w:val="24"/>
        </w:rPr>
      </w:pPr>
      <w:r w:rsidRPr="00CC66B5">
        <w:rPr>
          <w:rFonts w:eastAsia="Calibri" w:cs="Times New Roman"/>
          <w:szCs w:val="24"/>
        </w:rPr>
        <w:t>Käesolev seadus jõustub 2025. aasta 1. juulil.</w:t>
      </w:r>
    </w:p>
    <w:p w14:paraId="11D653DB" w14:textId="77777777" w:rsidR="00CC66B5" w:rsidRPr="00CC66B5" w:rsidRDefault="00CC66B5" w:rsidP="00CC66B5">
      <w:pPr>
        <w:spacing w:after="0" w:line="240" w:lineRule="auto"/>
        <w:rPr>
          <w:rFonts w:eastAsia="Calibri" w:cs="Times New Roman"/>
          <w:b/>
          <w:szCs w:val="24"/>
        </w:rPr>
      </w:pPr>
    </w:p>
    <w:p w14:paraId="665BA18B" w14:textId="77777777" w:rsidR="00CC66B5" w:rsidRPr="00CC66B5" w:rsidRDefault="00CC66B5" w:rsidP="00CC66B5">
      <w:pPr>
        <w:spacing w:after="0" w:line="240" w:lineRule="auto"/>
        <w:rPr>
          <w:rFonts w:eastAsia="Calibri" w:cs="Times New Roman"/>
          <w:b/>
          <w:szCs w:val="24"/>
        </w:rPr>
      </w:pPr>
    </w:p>
    <w:p w14:paraId="6451390C" w14:textId="77777777" w:rsidR="00CC66B5" w:rsidRPr="00CC66B5" w:rsidRDefault="00CC66B5" w:rsidP="00CC66B5">
      <w:pPr>
        <w:suppressAutoHyphens/>
        <w:spacing w:after="0" w:line="240" w:lineRule="auto"/>
        <w:jc w:val="both"/>
        <w:rPr>
          <w:rFonts w:eastAsia="Times New Roman" w:cs="Times New Roman"/>
          <w:color w:val="000000"/>
          <w:szCs w:val="24"/>
          <w:lang w:eastAsia="et-EE"/>
        </w:rPr>
      </w:pPr>
      <w:bookmarkStart w:id="74" w:name="_Hlk66788165"/>
      <w:r w:rsidRPr="00CC66B5">
        <w:rPr>
          <w:rFonts w:eastAsia="Times New Roman" w:cs="Times New Roman"/>
          <w:color w:val="000000"/>
          <w:szCs w:val="24"/>
          <w:lang w:eastAsia="et-EE"/>
        </w:rPr>
        <w:t xml:space="preserve">Lauri </w:t>
      </w:r>
      <w:proofErr w:type="spellStart"/>
      <w:r w:rsidRPr="00CC66B5">
        <w:rPr>
          <w:rFonts w:eastAsia="Times New Roman" w:cs="Times New Roman"/>
          <w:color w:val="000000"/>
          <w:szCs w:val="24"/>
          <w:lang w:eastAsia="et-EE"/>
        </w:rPr>
        <w:t>Hussar</w:t>
      </w:r>
      <w:proofErr w:type="spellEnd"/>
    </w:p>
    <w:p w14:paraId="1B065C40" w14:textId="77777777" w:rsidR="00CC66B5" w:rsidRPr="00CC66B5" w:rsidRDefault="00CC66B5" w:rsidP="00CC66B5">
      <w:pPr>
        <w:widowControl w:val="0"/>
        <w:suppressAutoHyphens/>
        <w:autoSpaceDN w:val="0"/>
        <w:spacing w:after="0" w:line="240" w:lineRule="auto"/>
        <w:jc w:val="both"/>
        <w:textAlignment w:val="baseline"/>
        <w:rPr>
          <w:rFonts w:eastAsia="Arial Unicode MS" w:cs="Times New Roman"/>
          <w:kern w:val="3"/>
          <w:szCs w:val="24"/>
          <w:lang w:eastAsia="et-EE"/>
        </w:rPr>
      </w:pPr>
      <w:r w:rsidRPr="00CC66B5">
        <w:rPr>
          <w:rFonts w:eastAsia="Arial Unicode MS" w:cs="Times New Roman"/>
          <w:kern w:val="3"/>
          <w:szCs w:val="24"/>
          <w:lang w:eastAsia="et-EE"/>
        </w:rPr>
        <w:t>Riigikogu esimees</w:t>
      </w:r>
    </w:p>
    <w:p w14:paraId="5E0DC363" w14:textId="77777777" w:rsidR="00CC66B5" w:rsidRPr="00CC66B5" w:rsidRDefault="00CC66B5" w:rsidP="00CC66B5">
      <w:pPr>
        <w:widowControl w:val="0"/>
        <w:tabs>
          <w:tab w:val="left" w:pos="0"/>
        </w:tabs>
        <w:suppressAutoHyphens/>
        <w:autoSpaceDN w:val="0"/>
        <w:spacing w:after="0" w:line="240" w:lineRule="auto"/>
        <w:jc w:val="both"/>
        <w:textAlignment w:val="baseline"/>
        <w:rPr>
          <w:rFonts w:eastAsia="Arial Unicode MS" w:cs="Times New Roman"/>
          <w:kern w:val="3"/>
          <w:szCs w:val="24"/>
          <w:lang w:eastAsia="et-EE"/>
        </w:rPr>
      </w:pPr>
    </w:p>
    <w:p w14:paraId="510D9963" w14:textId="77777777" w:rsidR="00CC66B5" w:rsidRPr="00CC66B5" w:rsidRDefault="00CC66B5" w:rsidP="00CC66B5">
      <w:pPr>
        <w:widowControl w:val="0"/>
        <w:pBdr>
          <w:bottom w:val="single" w:sz="12" w:space="11" w:color="auto"/>
        </w:pBdr>
        <w:suppressAutoHyphens/>
        <w:autoSpaceDN w:val="0"/>
        <w:spacing w:after="0" w:line="240" w:lineRule="auto"/>
        <w:jc w:val="both"/>
        <w:textAlignment w:val="baseline"/>
        <w:rPr>
          <w:rFonts w:eastAsia="Arial Unicode MS" w:cs="Times New Roman"/>
          <w:kern w:val="3"/>
          <w:szCs w:val="24"/>
          <w:lang w:eastAsia="et-EE"/>
        </w:rPr>
      </w:pPr>
      <w:r w:rsidRPr="00CC66B5">
        <w:rPr>
          <w:rFonts w:eastAsia="Arial Unicode MS" w:cs="Times New Roman"/>
          <w:kern w:val="3"/>
          <w:szCs w:val="24"/>
          <w:lang w:eastAsia="et-EE"/>
        </w:rPr>
        <w:t>Tallinn, „….“ ………………</w:t>
      </w:r>
      <w:r w:rsidRPr="00CC66B5">
        <w:rPr>
          <w:rFonts w:eastAsia="Arial Unicode MS" w:cs="Times New Roman"/>
          <w:kern w:val="3"/>
          <w:szCs w:val="24"/>
          <w:lang w:eastAsia="et-EE"/>
        </w:rPr>
        <w:tab/>
        <w:t>2025</w:t>
      </w:r>
    </w:p>
    <w:p w14:paraId="11C23E70" w14:textId="77777777" w:rsidR="00CC66B5" w:rsidRPr="00CC66B5" w:rsidRDefault="00CC66B5" w:rsidP="00CC66B5">
      <w:pPr>
        <w:widowControl w:val="0"/>
        <w:suppressAutoHyphens/>
        <w:autoSpaceDN w:val="0"/>
        <w:spacing w:after="0" w:line="240" w:lineRule="auto"/>
        <w:jc w:val="both"/>
        <w:textAlignment w:val="baseline"/>
        <w:rPr>
          <w:rFonts w:eastAsia="Arial Unicode MS" w:cs="Times New Roman"/>
          <w:kern w:val="3"/>
          <w:szCs w:val="24"/>
          <w:lang w:eastAsia="et-EE"/>
        </w:rPr>
      </w:pPr>
      <w:r w:rsidRPr="00CC66B5">
        <w:rPr>
          <w:rFonts w:eastAsia="Arial Unicode MS" w:cs="Times New Roman"/>
          <w:kern w:val="3"/>
          <w:szCs w:val="24"/>
          <w:lang w:eastAsia="et-EE"/>
        </w:rPr>
        <w:t xml:space="preserve">Algatab Vabariigi Valitsus……………. 2025 </w:t>
      </w:r>
    </w:p>
    <w:p w14:paraId="63E20F80" w14:textId="77777777" w:rsidR="00CC66B5" w:rsidRPr="00CC66B5" w:rsidRDefault="00CC66B5" w:rsidP="00CC66B5">
      <w:pPr>
        <w:widowControl w:val="0"/>
        <w:suppressAutoHyphens/>
        <w:autoSpaceDN w:val="0"/>
        <w:spacing w:after="0" w:line="240" w:lineRule="auto"/>
        <w:jc w:val="both"/>
        <w:textAlignment w:val="baseline"/>
        <w:rPr>
          <w:rFonts w:eastAsia="Arial Unicode MS" w:cs="Times New Roman"/>
          <w:kern w:val="3"/>
          <w:szCs w:val="24"/>
          <w:lang w:eastAsia="et-EE"/>
        </w:rPr>
      </w:pPr>
    </w:p>
    <w:p w14:paraId="72797FE8" w14:textId="77777777" w:rsidR="00CC66B5" w:rsidRPr="00CC66B5" w:rsidRDefault="00CC66B5" w:rsidP="00CC66B5">
      <w:pPr>
        <w:widowControl w:val="0"/>
        <w:suppressAutoHyphens/>
        <w:autoSpaceDN w:val="0"/>
        <w:spacing w:after="0" w:line="240" w:lineRule="auto"/>
        <w:jc w:val="both"/>
        <w:textAlignment w:val="baseline"/>
        <w:rPr>
          <w:rFonts w:eastAsia="Calibri" w:cs="Times New Roman"/>
          <w:szCs w:val="24"/>
        </w:rPr>
      </w:pPr>
      <w:r w:rsidRPr="00CC66B5">
        <w:rPr>
          <w:rFonts w:eastAsia="Arial Unicode MS" w:cs="Times New Roman"/>
          <w:kern w:val="3"/>
          <w:szCs w:val="24"/>
          <w:lang w:eastAsia="et-EE"/>
        </w:rPr>
        <w:t>(allkirjastatud digitaalselt)</w:t>
      </w:r>
      <w:bookmarkEnd w:id="74"/>
    </w:p>
    <w:p w14:paraId="3A2CE264" w14:textId="77777777" w:rsidR="00CC66B5" w:rsidRPr="00CC66B5" w:rsidRDefault="00CC66B5" w:rsidP="00CC66B5">
      <w:pPr>
        <w:spacing w:line="254" w:lineRule="auto"/>
        <w:rPr>
          <w:rFonts w:eastAsia="Calibri" w:cs="Times New Roman"/>
        </w:rPr>
      </w:pPr>
    </w:p>
    <w:p w14:paraId="66F5DA96" w14:textId="77777777" w:rsidR="00CC66B5" w:rsidRPr="00CC66B5" w:rsidRDefault="00CC66B5" w:rsidP="00CC66B5">
      <w:pPr>
        <w:spacing w:line="254" w:lineRule="auto"/>
        <w:rPr>
          <w:rFonts w:eastAsia="Calibri" w:cs="Times New Roman"/>
        </w:rPr>
      </w:pPr>
    </w:p>
    <w:p w14:paraId="00CF988B" w14:textId="77777777" w:rsidR="00CC66B5" w:rsidRPr="00CC66B5" w:rsidRDefault="00CC66B5" w:rsidP="00CC66B5">
      <w:pPr>
        <w:spacing w:line="254" w:lineRule="auto"/>
        <w:rPr>
          <w:rFonts w:eastAsia="Calibri" w:cs="Times New Roman"/>
        </w:rPr>
      </w:pPr>
    </w:p>
    <w:p w14:paraId="3ECC94BE" w14:textId="77777777" w:rsidR="0068623D" w:rsidRPr="00CC66B5" w:rsidRDefault="0068623D" w:rsidP="00CC66B5"/>
    <w:sectPr w:rsidR="0068623D" w:rsidRPr="00CC66B5" w:rsidSect="00CB49EC">
      <w:footerReference w:type="defaul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 w:author="Mari Koik - JUSTDIGI" w:date="2025-03-27T15:28:00Z" w:initials="MK">
    <w:p w14:paraId="17952801" w14:textId="77777777" w:rsidR="000867F1" w:rsidRDefault="000867F1" w:rsidP="000867F1">
      <w:pPr>
        <w:pStyle w:val="Kommentaaritekst"/>
      </w:pPr>
      <w:r>
        <w:rPr>
          <w:rStyle w:val="Kommentaariviide"/>
        </w:rPr>
        <w:annotationRef/>
      </w:r>
      <w:r>
        <w:t xml:space="preserve">Koos sõnaga </w:t>
      </w:r>
      <w:r>
        <w:rPr>
          <w:i/>
          <w:iCs/>
        </w:rPr>
        <w:t xml:space="preserve">dokument </w:t>
      </w:r>
      <w:r>
        <w:t xml:space="preserve">tekib sõnal </w:t>
      </w:r>
      <w:r>
        <w:rPr>
          <w:i/>
          <w:iCs/>
        </w:rPr>
        <w:t xml:space="preserve">läbipaistev </w:t>
      </w:r>
      <w:r>
        <w:t>soovimatu otsetähendus: läbipaistev dokument.</w:t>
      </w:r>
    </w:p>
  </w:comment>
  <w:comment w:id="12" w:author="Mari Koik - JUSTDIGI" w:date="2025-03-27T17:04:00Z" w:initials="MK">
    <w:p w14:paraId="09000483" w14:textId="77777777" w:rsidR="00044A80" w:rsidRDefault="009B073A" w:rsidP="00044A80">
      <w:pPr>
        <w:pStyle w:val="Kommentaaritekst"/>
      </w:pPr>
      <w:r>
        <w:rPr>
          <w:rStyle w:val="Kommentaariviide"/>
        </w:rPr>
        <w:annotationRef/>
      </w:r>
      <w:r w:rsidR="00044A80">
        <w:t>Kas siin ei ole viitamist natuke juba ülearu? Siin viidatakse punktile 1, milles omakorda viidatakse punktile 7, kus omakorda viidatakse peatükile 9. Kolmekordne viide. Võibolla on vajalik... Igaks juhuks küsin.</w:t>
      </w:r>
    </w:p>
  </w:comment>
  <w:comment w:id="13" w:author="Mari Koik - JUSTDIGI" w:date="2025-03-27T16:19:00Z" w:initials="MK">
    <w:p w14:paraId="67E6A12E" w14:textId="79AC9913" w:rsidR="00726843" w:rsidRDefault="00F22636" w:rsidP="00726843">
      <w:pPr>
        <w:pStyle w:val="Kommentaaritekst"/>
      </w:pPr>
      <w:r>
        <w:rPr>
          <w:rStyle w:val="Kommentaariviide"/>
        </w:rPr>
        <w:annotationRef/>
      </w:r>
      <w:r w:rsidR="00726843">
        <w:t xml:space="preserve">Kas nii võiks? </w:t>
      </w:r>
      <w:r w:rsidR="00726843">
        <w:rPr>
          <w:i/>
          <w:iCs/>
        </w:rPr>
        <w:t xml:space="preserve">Kirjeldus </w:t>
      </w:r>
      <w:r w:rsidR="00726843">
        <w:t>tundus siin kuidagi liiga jutustav. ☺️</w:t>
      </w:r>
    </w:p>
  </w:comment>
  <w:comment w:id="19" w:author="Mari Koik - JUSTDIGI" w:date="2025-03-27T17:07:00Z" w:initials="MK">
    <w:p w14:paraId="0341DEB4" w14:textId="5FFE5E80" w:rsidR="004B2832" w:rsidRDefault="004B2832" w:rsidP="004B2832">
      <w:pPr>
        <w:pStyle w:val="Kommentaaritekst"/>
      </w:pPr>
      <w:r>
        <w:rPr>
          <w:rStyle w:val="Kommentaariviide"/>
        </w:rPr>
        <w:annotationRef/>
      </w:r>
      <w:r>
        <w:t>Sama küsimus mis eespool</w:t>
      </w:r>
    </w:p>
  </w:comment>
  <w:comment w:id="23" w:author="Katariina Kärsten - JUSTDIGI" w:date="2025-03-28T11:23:00Z" w:initials="KK">
    <w:p w14:paraId="4AD372B6" w14:textId="77777777" w:rsidR="0028600B" w:rsidRDefault="0028600B" w:rsidP="0028600B">
      <w:pPr>
        <w:pStyle w:val="Kommentaaritekst"/>
      </w:pPr>
      <w:r>
        <w:rPr>
          <w:rStyle w:val="Kommentaariviide"/>
        </w:rPr>
        <w:annotationRef/>
      </w:r>
      <w:r>
        <w:t xml:space="preserve">Viidatud MERASe säte ei nimeta turvapoliitikat ega selle osa. Viitamisel tuleb täpselt järgida viidatava sätte sõnastust. Palume sätte sõnastus ühtlustada MERAS § 15 lg 1-1 p 1 sõnastusega. </w:t>
      </w:r>
    </w:p>
  </w:comment>
  <w:comment w:id="24" w:author="Mari Koik - JUSTDIGI" w:date="2025-03-27T17:19:00Z" w:initials="MK">
    <w:p w14:paraId="3DE29DF7" w14:textId="0A9B2AEE" w:rsidR="00E024CB" w:rsidRDefault="00E024CB" w:rsidP="00E024CB">
      <w:pPr>
        <w:pStyle w:val="Kommentaaritekst"/>
      </w:pPr>
      <w:r>
        <w:rPr>
          <w:rStyle w:val="Kommentaariviide"/>
        </w:rPr>
        <w:annotationRef/>
      </w:r>
      <w:r>
        <w:t>-e ära</w:t>
      </w:r>
    </w:p>
  </w:comment>
  <w:comment w:id="26" w:author="Mari Koik - JUSTDIGI" w:date="2025-03-27T16:49:00Z" w:initials="MK">
    <w:p w14:paraId="5F956B4B" w14:textId="55FBDDB8" w:rsidR="00236D5E" w:rsidRDefault="00236D5E" w:rsidP="00236D5E">
      <w:pPr>
        <w:pStyle w:val="Kommentaaritekst"/>
      </w:pPr>
      <w:r>
        <w:rPr>
          <w:rStyle w:val="Kommentaariviide"/>
        </w:rPr>
        <w:annotationRef/>
      </w:r>
      <w:r>
        <w:t>Kas nii?</w:t>
      </w:r>
    </w:p>
  </w:comment>
  <w:comment w:id="30" w:author="Mari Koik - JUSTDIGI" w:date="2025-03-27T15:37:00Z" w:initials="MK">
    <w:p w14:paraId="23558550" w14:textId="402257B5" w:rsidR="008B3F03" w:rsidRDefault="007F5D1E" w:rsidP="008B3F03">
      <w:pPr>
        <w:pStyle w:val="Kommentaaritekst"/>
      </w:pPr>
      <w:r>
        <w:rPr>
          <w:rStyle w:val="Kommentaariviide"/>
        </w:rPr>
        <w:annotationRef/>
      </w:r>
      <w:r w:rsidR="008B3F03">
        <w:t xml:space="preserve">Tekib selgem seos sõnadega </w:t>
      </w:r>
      <w:r w:rsidR="008B3F03">
        <w:rPr>
          <w:i/>
          <w:iCs/>
        </w:rPr>
        <w:t>andmed või dokumendid</w:t>
      </w:r>
      <w:r w:rsidR="008B3F03">
        <w:t>.</w:t>
      </w:r>
    </w:p>
  </w:comment>
  <w:comment w:id="33" w:author="Katariina Kärsten - JUSTDIGI" w:date="2025-03-28T11:47:00Z" w:initials="KK">
    <w:p w14:paraId="31D2F57B" w14:textId="77777777" w:rsidR="00BF51A5" w:rsidRDefault="00BF51A5" w:rsidP="00BF51A5">
      <w:pPr>
        <w:pStyle w:val="Kommentaaritekst"/>
      </w:pPr>
      <w:r>
        <w:rPr>
          <w:rStyle w:val="Kommentaariviide"/>
        </w:rPr>
        <w:annotationRef/>
      </w:r>
      <w:r>
        <w:t xml:space="preserve">EN kasutab </w:t>
      </w:r>
      <w:r>
        <w:rPr>
          <w:i/>
          <w:iCs/>
        </w:rPr>
        <w:t>nõuetele vastavuse tunnustamine</w:t>
      </w:r>
      <w:r>
        <w:t xml:space="preserve">, siin aga </w:t>
      </w:r>
      <w:r>
        <w:rPr>
          <w:i/>
          <w:iCs/>
        </w:rPr>
        <w:t>nõuetele vastavaks tunnistamine</w:t>
      </w:r>
      <w:r>
        <w:t xml:space="preserve">. Sama olukorra tähistamiseks tuleb läbivalt kasutada samasugust sõnastust, palume ühtlustada. </w:t>
      </w:r>
    </w:p>
  </w:comment>
  <w:comment w:id="40" w:author="Mari Koik - JUSTDIGI" w:date="2025-03-27T15:53:00Z" w:initials="MK">
    <w:p w14:paraId="5CB74088" w14:textId="3CF0DE72" w:rsidR="00D14D96" w:rsidRDefault="00D14D96" w:rsidP="00D14D96">
      <w:pPr>
        <w:pStyle w:val="Kommentaaritekst"/>
      </w:pPr>
      <w:r>
        <w:rPr>
          <w:rStyle w:val="Kommentaariviide"/>
        </w:rPr>
        <w:annotationRef/>
      </w:r>
      <w:r>
        <w:t xml:space="preserve">Kuna siin on viide ainult ühele paragrahvile (17), siis ei ole sõna </w:t>
      </w:r>
      <w:r>
        <w:rPr>
          <w:i/>
          <w:iCs/>
        </w:rPr>
        <w:t xml:space="preserve">vastavalt </w:t>
      </w:r>
      <w:r>
        <w:t>vaja.</w:t>
      </w:r>
    </w:p>
  </w:comment>
  <w:comment w:id="42" w:author="Katariina Kärsten - JUSTDIGI" w:date="2025-03-28T11:32:00Z" w:initials="KK">
    <w:p w14:paraId="3CA4270A" w14:textId="77777777" w:rsidR="00AD1957" w:rsidRDefault="004D0129" w:rsidP="00AD1957">
      <w:pPr>
        <w:pStyle w:val="Kommentaaritekst"/>
      </w:pPr>
      <w:r>
        <w:rPr>
          <w:rStyle w:val="Kommentaariviide"/>
        </w:rPr>
        <w:annotationRef/>
      </w:r>
      <w:r w:rsidR="00AD1957">
        <w:t xml:space="preserve">Arvates millest? See jääb sõnastusest arusaamatuks, ka SK selgitus ei aita mõista. </w:t>
      </w:r>
    </w:p>
  </w:comment>
  <w:comment w:id="43" w:author="Mari Koik - JUSTDIGI" w:date="2025-03-27T17:20:00Z" w:initials="MK">
    <w:p w14:paraId="722AC8C1" w14:textId="6B281106" w:rsidR="00765F2C" w:rsidRDefault="00765F2C" w:rsidP="00765F2C">
      <w:pPr>
        <w:pStyle w:val="Kommentaaritekst"/>
      </w:pPr>
      <w:r>
        <w:rPr>
          <w:rStyle w:val="Kommentaariviide"/>
        </w:rPr>
        <w:annotationRef/>
      </w:r>
      <w:r>
        <w:t>Et ei kordaks. On vist täiesti kindel, mis otsusest juttu?</w:t>
      </w:r>
    </w:p>
  </w:comment>
  <w:comment w:id="48" w:author="Mari Koik - JUSTDIGI" w:date="2025-03-27T16:47:00Z" w:initials="MK">
    <w:p w14:paraId="197E1F14" w14:textId="3D8D697C" w:rsidR="00746CFC" w:rsidRDefault="00746CFC" w:rsidP="00746CFC">
      <w:pPr>
        <w:pStyle w:val="Kommentaaritekst"/>
      </w:pPr>
      <w:r>
        <w:rPr>
          <w:rStyle w:val="Kommentaariviide"/>
        </w:rPr>
        <w:annotationRef/>
      </w:r>
      <w:r>
        <w:t>koma</w:t>
      </w:r>
    </w:p>
  </w:comment>
  <w:comment w:id="51" w:author="Mari Koik - JUSTDIGI" w:date="2025-03-27T16:00:00Z" w:initials="MK">
    <w:p w14:paraId="64B62869" w14:textId="6823A56B" w:rsidR="00122CB1" w:rsidRDefault="00122CB1" w:rsidP="00122CB1">
      <w:pPr>
        <w:pStyle w:val="Kommentaaritekst"/>
      </w:pPr>
      <w:r>
        <w:rPr>
          <w:rStyle w:val="Kommentaariviide"/>
        </w:rPr>
        <w:annotationRef/>
      </w:r>
      <w:r>
        <w:t>koma</w:t>
      </w:r>
    </w:p>
  </w:comment>
  <w:comment w:id="61" w:author="Mari Koik - JUSTDIGI" w:date="2025-03-27T16:10:00Z" w:initials="MK">
    <w:p w14:paraId="3973FDF0" w14:textId="77777777" w:rsidR="00167723" w:rsidRDefault="00167723" w:rsidP="00167723">
      <w:pPr>
        <w:pStyle w:val="Kommentaaritekst"/>
      </w:pPr>
      <w:r>
        <w:rPr>
          <w:rStyle w:val="Kommentaariviide"/>
        </w:rPr>
        <w:annotationRef/>
      </w:r>
      <w:r>
        <w:t>Pakun sellise sõnastuse, et ei oleks nii palju kordust. Vaadake, kas sobib.</w:t>
      </w:r>
    </w:p>
  </w:comment>
  <w:comment w:id="70" w:author="Katariina Kärsten - JUSTDIGI" w:date="2025-03-28T11:49:00Z" w:initials="KK">
    <w:p w14:paraId="38D5C6EB" w14:textId="77777777" w:rsidR="00D93B2F" w:rsidRDefault="00D93B2F" w:rsidP="00D93B2F">
      <w:pPr>
        <w:pStyle w:val="Kommentaaritekst"/>
      </w:pPr>
      <w:r>
        <w:rPr>
          <w:rStyle w:val="Kommentaariviide"/>
        </w:rPr>
        <w:annotationRef/>
      </w:r>
      <w:r>
        <w:t xml:space="preserve">Palume sõnastuse korrastamisel kindlasti silmas pidada, et ka siin tuleb ühtluse huvides kasutada konstruktsiooni </w:t>
      </w:r>
      <w:r>
        <w:rPr>
          <w:i/>
          <w:iCs/>
        </w:rPr>
        <w:t>vastavuse tunnustamine</w:t>
      </w:r>
      <w:r>
        <w:t xml:space="preserve">, mitte </w:t>
      </w:r>
      <w:r>
        <w:rPr>
          <w:i/>
          <w:iCs/>
        </w:rPr>
        <w:t>vastavaks tunnistamine</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7952801" w15:done="0"/>
  <w15:commentEx w15:paraId="09000483" w15:done="0"/>
  <w15:commentEx w15:paraId="67E6A12E" w15:done="0"/>
  <w15:commentEx w15:paraId="0341DEB4" w15:done="0"/>
  <w15:commentEx w15:paraId="4AD372B6" w15:done="0"/>
  <w15:commentEx w15:paraId="3DE29DF7" w15:done="0"/>
  <w15:commentEx w15:paraId="5F956B4B" w15:done="0"/>
  <w15:commentEx w15:paraId="23558550" w15:done="0"/>
  <w15:commentEx w15:paraId="31D2F57B" w15:done="0"/>
  <w15:commentEx w15:paraId="5CB74088" w15:done="0"/>
  <w15:commentEx w15:paraId="3CA4270A" w15:done="0"/>
  <w15:commentEx w15:paraId="722AC8C1" w15:done="0"/>
  <w15:commentEx w15:paraId="197E1F14" w15:done="0"/>
  <w15:commentEx w15:paraId="64B62869" w15:done="0"/>
  <w15:commentEx w15:paraId="3973FDF0" w15:done="0"/>
  <w15:commentEx w15:paraId="38D5C6E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247C5B0" w16cex:dateUtc="2025-03-27T13:28:00Z"/>
  <w16cex:commentExtensible w16cex:durableId="594D2EEF" w16cex:dateUtc="2025-03-27T15:04:00Z"/>
  <w16cex:commentExtensible w16cex:durableId="24B3FCC2" w16cex:dateUtc="2025-03-27T14:19:00Z"/>
  <w16cex:commentExtensible w16cex:durableId="5E490C1D" w16cex:dateUtc="2025-03-27T15:07:00Z"/>
  <w16cex:commentExtensible w16cex:durableId="2B216E3F" w16cex:dateUtc="2025-03-28T09:23:00Z"/>
  <w16cex:commentExtensible w16cex:durableId="62CA1D9E" w16cex:dateUtc="2025-03-27T15:19:00Z"/>
  <w16cex:commentExtensible w16cex:durableId="11C03AC2" w16cex:dateUtc="2025-03-27T14:49:00Z"/>
  <w16cex:commentExtensible w16cex:durableId="5A911F1A" w16cex:dateUtc="2025-03-27T13:37:00Z"/>
  <w16cex:commentExtensible w16cex:durableId="7BC5C7ED" w16cex:dateUtc="2025-03-28T09:47:00Z"/>
  <w16cex:commentExtensible w16cex:durableId="0A797E93" w16cex:dateUtc="2025-03-27T13:53:00Z"/>
  <w16cex:commentExtensible w16cex:durableId="68316CE0" w16cex:dateUtc="2025-03-28T09:32:00Z"/>
  <w16cex:commentExtensible w16cex:durableId="3C6F257D" w16cex:dateUtc="2025-03-27T15:20:00Z"/>
  <w16cex:commentExtensible w16cex:durableId="0C6F9F2D" w16cex:dateUtc="2025-03-27T14:47:00Z"/>
  <w16cex:commentExtensible w16cex:durableId="2A2A8F64" w16cex:dateUtc="2025-03-27T14:00:00Z"/>
  <w16cex:commentExtensible w16cex:durableId="6BDC2DA7" w16cex:dateUtc="2025-03-27T14:10:00Z"/>
  <w16cex:commentExtensible w16cex:durableId="162672E5" w16cex:dateUtc="2025-03-28T0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7952801" w16cid:durableId="5247C5B0"/>
  <w16cid:commentId w16cid:paraId="09000483" w16cid:durableId="594D2EEF"/>
  <w16cid:commentId w16cid:paraId="67E6A12E" w16cid:durableId="24B3FCC2"/>
  <w16cid:commentId w16cid:paraId="0341DEB4" w16cid:durableId="5E490C1D"/>
  <w16cid:commentId w16cid:paraId="4AD372B6" w16cid:durableId="2B216E3F"/>
  <w16cid:commentId w16cid:paraId="3DE29DF7" w16cid:durableId="62CA1D9E"/>
  <w16cid:commentId w16cid:paraId="5F956B4B" w16cid:durableId="11C03AC2"/>
  <w16cid:commentId w16cid:paraId="23558550" w16cid:durableId="5A911F1A"/>
  <w16cid:commentId w16cid:paraId="31D2F57B" w16cid:durableId="7BC5C7ED"/>
  <w16cid:commentId w16cid:paraId="5CB74088" w16cid:durableId="0A797E93"/>
  <w16cid:commentId w16cid:paraId="3CA4270A" w16cid:durableId="68316CE0"/>
  <w16cid:commentId w16cid:paraId="722AC8C1" w16cid:durableId="3C6F257D"/>
  <w16cid:commentId w16cid:paraId="197E1F14" w16cid:durableId="0C6F9F2D"/>
  <w16cid:commentId w16cid:paraId="64B62869" w16cid:durableId="2A2A8F64"/>
  <w16cid:commentId w16cid:paraId="3973FDF0" w16cid:durableId="6BDC2DA7"/>
  <w16cid:commentId w16cid:paraId="38D5C6EB" w16cid:durableId="162672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D4DC7" w14:textId="77777777" w:rsidR="001D56C4" w:rsidRDefault="001D56C4" w:rsidP="0089356D">
      <w:pPr>
        <w:spacing w:after="0" w:line="240" w:lineRule="auto"/>
      </w:pPr>
      <w:r>
        <w:separator/>
      </w:r>
    </w:p>
  </w:endnote>
  <w:endnote w:type="continuationSeparator" w:id="0">
    <w:p w14:paraId="77763974" w14:textId="77777777" w:rsidR="001D56C4" w:rsidRDefault="001D56C4" w:rsidP="00893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1371129"/>
      <w:docPartObj>
        <w:docPartGallery w:val="Page Numbers (Bottom of Page)"/>
        <w:docPartUnique/>
      </w:docPartObj>
    </w:sdtPr>
    <w:sdtContent>
      <w:p w14:paraId="7B4F1533" w14:textId="61BE1B7D" w:rsidR="0089356D" w:rsidRDefault="0089356D">
        <w:pPr>
          <w:pStyle w:val="Jalus"/>
          <w:jc w:val="center"/>
        </w:pPr>
        <w:r>
          <w:fldChar w:fldCharType="begin"/>
        </w:r>
        <w:r>
          <w:instrText>PAGE   \* MERGEFORMAT</w:instrText>
        </w:r>
        <w:r>
          <w:fldChar w:fldCharType="separate"/>
        </w:r>
        <w:r>
          <w:t>2</w:t>
        </w:r>
        <w:r>
          <w:fldChar w:fldCharType="end"/>
        </w:r>
      </w:p>
    </w:sdtContent>
  </w:sdt>
  <w:p w14:paraId="2331F722" w14:textId="77777777" w:rsidR="0089356D" w:rsidRDefault="0089356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EB1A0" w14:textId="77777777" w:rsidR="001D56C4" w:rsidRDefault="001D56C4" w:rsidP="0089356D">
      <w:pPr>
        <w:spacing w:after="0" w:line="240" w:lineRule="auto"/>
      </w:pPr>
      <w:r>
        <w:separator/>
      </w:r>
    </w:p>
  </w:footnote>
  <w:footnote w:type="continuationSeparator" w:id="0">
    <w:p w14:paraId="55EDF0EF" w14:textId="77777777" w:rsidR="001D56C4" w:rsidRDefault="001D56C4" w:rsidP="0089356D">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 Koik - JUSTDIGI">
    <w15:presenceInfo w15:providerId="AD" w15:userId="S::mari.koik@justdigi.ee::872c8bc6-69a5-4ae0-a58c-3206306eda7f"/>
  </w15:person>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968"/>
    <w:rsid w:val="00013261"/>
    <w:rsid w:val="00044A80"/>
    <w:rsid w:val="000507B0"/>
    <w:rsid w:val="000575DC"/>
    <w:rsid w:val="000867F1"/>
    <w:rsid w:val="00091A75"/>
    <w:rsid w:val="0009442A"/>
    <w:rsid w:val="000A0DBA"/>
    <w:rsid w:val="000A1B5E"/>
    <w:rsid w:val="000A241F"/>
    <w:rsid w:val="000A3F2F"/>
    <w:rsid w:val="000B7B14"/>
    <w:rsid w:val="000C393F"/>
    <w:rsid w:val="000F7C46"/>
    <w:rsid w:val="001006E3"/>
    <w:rsid w:val="00102E82"/>
    <w:rsid w:val="00122CB1"/>
    <w:rsid w:val="00125936"/>
    <w:rsid w:val="00127C90"/>
    <w:rsid w:val="00133CB8"/>
    <w:rsid w:val="001418A5"/>
    <w:rsid w:val="00141D35"/>
    <w:rsid w:val="00143367"/>
    <w:rsid w:val="0014639B"/>
    <w:rsid w:val="00162CAB"/>
    <w:rsid w:val="00163673"/>
    <w:rsid w:val="00167723"/>
    <w:rsid w:val="00167D15"/>
    <w:rsid w:val="001C2F8B"/>
    <w:rsid w:val="001C697E"/>
    <w:rsid w:val="001D56C4"/>
    <w:rsid w:val="001E61C6"/>
    <w:rsid w:val="001F7676"/>
    <w:rsid w:val="00204AB2"/>
    <w:rsid w:val="00213AF4"/>
    <w:rsid w:val="002140E5"/>
    <w:rsid w:val="00217785"/>
    <w:rsid w:val="00235BBA"/>
    <w:rsid w:val="00236206"/>
    <w:rsid w:val="00236D5E"/>
    <w:rsid w:val="002424CE"/>
    <w:rsid w:val="002553F5"/>
    <w:rsid w:val="002637E3"/>
    <w:rsid w:val="0028600B"/>
    <w:rsid w:val="00290EAB"/>
    <w:rsid w:val="00291AEC"/>
    <w:rsid w:val="002A47E1"/>
    <w:rsid w:val="002B1047"/>
    <w:rsid w:val="002D41EE"/>
    <w:rsid w:val="002E02CB"/>
    <w:rsid w:val="002F3FF1"/>
    <w:rsid w:val="002F67F6"/>
    <w:rsid w:val="00314888"/>
    <w:rsid w:val="003209C8"/>
    <w:rsid w:val="00330FFF"/>
    <w:rsid w:val="00340006"/>
    <w:rsid w:val="00343C80"/>
    <w:rsid w:val="00343E3A"/>
    <w:rsid w:val="00363968"/>
    <w:rsid w:val="0036647D"/>
    <w:rsid w:val="00371543"/>
    <w:rsid w:val="003C58B0"/>
    <w:rsid w:val="003C62C7"/>
    <w:rsid w:val="003D7376"/>
    <w:rsid w:val="003E39FE"/>
    <w:rsid w:val="003F0834"/>
    <w:rsid w:val="003F3B24"/>
    <w:rsid w:val="003F6941"/>
    <w:rsid w:val="00423A39"/>
    <w:rsid w:val="00430153"/>
    <w:rsid w:val="00431F5C"/>
    <w:rsid w:val="00435431"/>
    <w:rsid w:val="00453F2F"/>
    <w:rsid w:val="0046433D"/>
    <w:rsid w:val="004677BC"/>
    <w:rsid w:val="004752E1"/>
    <w:rsid w:val="00483258"/>
    <w:rsid w:val="004857D1"/>
    <w:rsid w:val="00485C50"/>
    <w:rsid w:val="004A7C6B"/>
    <w:rsid w:val="004B0834"/>
    <w:rsid w:val="004B2832"/>
    <w:rsid w:val="004B66CD"/>
    <w:rsid w:val="004C52A3"/>
    <w:rsid w:val="004D0129"/>
    <w:rsid w:val="004F21EB"/>
    <w:rsid w:val="0050278A"/>
    <w:rsid w:val="00526F46"/>
    <w:rsid w:val="005270DC"/>
    <w:rsid w:val="00531BDA"/>
    <w:rsid w:val="00534E26"/>
    <w:rsid w:val="005401AE"/>
    <w:rsid w:val="005476DC"/>
    <w:rsid w:val="005549E7"/>
    <w:rsid w:val="00561157"/>
    <w:rsid w:val="005732DC"/>
    <w:rsid w:val="005A6ECC"/>
    <w:rsid w:val="005B7346"/>
    <w:rsid w:val="005B74A6"/>
    <w:rsid w:val="005C2F90"/>
    <w:rsid w:val="005D2B00"/>
    <w:rsid w:val="005E11AC"/>
    <w:rsid w:val="00614EDE"/>
    <w:rsid w:val="00617300"/>
    <w:rsid w:val="0062239C"/>
    <w:rsid w:val="0066070F"/>
    <w:rsid w:val="00666680"/>
    <w:rsid w:val="00676CD8"/>
    <w:rsid w:val="006775DE"/>
    <w:rsid w:val="006806F0"/>
    <w:rsid w:val="0068623D"/>
    <w:rsid w:val="006A05DF"/>
    <w:rsid w:val="006A25B9"/>
    <w:rsid w:val="006A458D"/>
    <w:rsid w:val="006B021A"/>
    <w:rsid w:val="006C58DD"/>
    <w:rsid w:val="006D0E6A"/>
    <w:rsid w:val="006F079E"/>
    <w:rsid w:val="007049CC"/>
    <w:rsid w:val="00707E85"/>
    <w:rsid w:val="00710BD3"/>
    <w:rsid w:val="00710E00"/>
    <w:rsid w:val="00726843"/>
    <w:rsid w:val="007326EB"/>
    <w:rsid w:val="00746CFC"/>
    <w:rsid w:val="007515E4"/>
    <w:rsid w:val="00761B28"/>
    <w:rsid w:val="00762C5A"/>
    <w:rsid w:val="00765F2C"/>
    <w:rsid w:val="0076631D"/>
    <w:rsid w:val="0079712F"/>
    <w:rsid w:val="007A1ECC"/>
    <w:rsid w:val="007A38AE"/>
    <w:rsid w:val="007D6943"/>
    <w:rsid w:val="007F5D1E"/>
    <w:rsid w:val="008131EC"/>
    <w:rsid w:val="0083644D"/>
    <w:rsid w:val="00845D17"/>
    <w:rsid w:val="00860EC2"/>
    <w:rsid w:val="0088151C"/>
    <w:rsid w:val="0088535F"/>
    <w:rsid w:val="008916CD"/>
    <w:rsid w:val="0089356D"/>
    <w:rsid w:val="008B33F8"/>
    <w:rsid w:val="008B3F03"/>
    <w:rsid w:val="008B45E5"/>
    <w:rsid w:val="008B4BBF"/>
    <w:rsid w:val="008C0E50"/>
    <w:rsid w:val="008E54E8"/>
    <w:rsid w:val="008E61B2"/>
    <w:rsid w:val="008F0426"/>
    <w:rsid w:val="00916260"/>
    <w:rsid w:val="00927535"/>
    <w:rsid w:val="009905EA"/>
    <w:rsid w:val="009A4E0A"/>
    <w:rsid w:val="009A5756"/>
    <w:rsid w:val="009B073A"/>
    <w:rsid w:val="009B646E"/>
    <w:rsid w:val="009F6543"/>
    <w:rsid w:val="00A04747"/>
    <w:rsid w:val="00A23AAA"/>
    <w:rsid w:val="00A3452B"/>
    <w:rsid w:val="00A36311"/>
    <w:rsid w:val="00A4650A"/>
    <w:rsid w:val="00A70051"/>
    <w:rsid w:val="00A96417"/>
    <w:rsid w:val="00AB214B"/>
    <w:rsid w:val="00AB5209"/>
    <w:rsid w:val="00AD1957"/>
    <w:rsid w:val="00AD5AB5"/>
    <w:rsid w:val="00AF5BAC"/>
    <w:rsid w:val="00B063C3"/>
    <w:rsid w:val="00B21333"/>
    <w:rsid w:val="00B21A85"/>
    <w:rsid w:val="00B36C84"/>
    <w:rsid w:val="00B57390"/>
    <w:rsid w:val="00B90477"/>
    <w:rsid w:val="00B91C15"/>
    <w:rsid w:val="00B967C5"/>
    <w:rsid w:val="00BA0B15"/>
    <w:rsid w:val="00BA2F1E"/>
    <w:rsid w:val="00BC1C73"/>
    <w:rsid w:val="00BD638D"/>
    <w:rsid w:val="00BF040B"/>
    <w:rsid w:val="00BF3DE2"/>
    <w:rsid w:val="00BF51A5"/>
    <w:rsid w:val="00C011CC"/>
    <w:rsid w:val="00C32685"/>
    <w:rsid w:val="00C370DF"/>
    <w:rsid w:val="00C41254"/>
    <w:rsid w:val="00C4334F"/>
    <w:rsid w:val="00C46F00"/>
    <w:rsid w:val="00C53BA3"/>
    <w:rsid w:val="00C564B1"/>
    <w:rsid w:val="00C61E19"/>
    <w:rsid w:val="00C67937"/>
    <w:rsid w:val="00C67D16"/>
    <w:rsid w:val="00C72965"/>
    <w:rsid w:val="00CA7AC3"/>
    <w:rsid w:val="00CB223F"/>
    <w:rsid w:val="00CB49EC"/>
    <w:rsid w:val="00CB6D4B"/>
    <w:rsid w:val="00CC66B5"/>
    <w:rsid w:val="00CD170B"/>
    <w:rsid w:val="00CD2343"/>
    <w:rsid w:val="00CD2EE4"/>
    <w:rsid w:val="00CD4805"/>
    <w:rsid w:val="00CD7902"/>
    <w:rsid w:val="00CE061F"/>
    <w:rsid w:val="00CE3E04"/>
    <w:rsid w:val="00D05BB7"/>
    <w:rsid w:val="00D115BB"/>
    <w:rsid w:val="00D14D96"/>
    <w:rsid w:val="00D20479"/>
    <w:rsid w:val="00D205C2"/>
    <w:rsid w:val="00D20654"/>
    <w:rsid w:val="00D24AA3"/>
    <w:rsid w:val="00D33511"/>
    <w:rsid w:val="00D504F3"/>
    <w:rsid w:val="00D62047"/>
    <w:rsid w:val="00D81531"/>
    <w:rsid w:val="00D93B2F"/>
    <w:rsid w:val="00D93B43"/>
    <w:rsid w:val="00D943A2"/>
    <w:rsid w:val="00DA0FFF"/>
    <w:rsid w:val="00DE0B38"/>
    <w:rsid w:val="00DF09F1"/>
    <w:rsid w:val="00E00E40"/>
    <w:rsid w:val="00E024CB"/>
    <w:rsid w:val="00E03AE2"/>
    <w:rsid w:val="00E0710F"/>
    <w:rsid w:val="00E56449"/>
    <w:rsid w:val="00E81CAF"/>
    <w:rsid w:val="00E9407D"/>
    <w:rsid w:val="00EA2F1A"/>
    <w:rsid w:val="00EB361A"/>
    <w:rsid w:val="00EC5A7E"/>
    <w:rsid w:val="00EC6429"/>
    <w:rsid w:val="00EF3402"/>
    <w:rsid w:val="00EF66ED"/>
    <w:rsid w:val="00F0793B"/>
    <w:rsid w:val="00F1225F"/>
    <w:rsid w:val="00F131A2"/>
    <w:rsid w:val="00F1566B"/>
    <w:rsid w:val="00F167B0"/>
    <w:rsid w:val="00F22636"/>
    <w:rsid w:val="00F26610"/>
    <w:rsid w:val="00F336DF"/>
    <w:rsid w:val="00F34917"/>
    <w:rsid w:val="00F34AB6"/>
    <w:rsid w:val="00F34AD4"/>
    <w:rsid w:val="00F4290C"/>
    <w:rsid w:val="00F42E19"/>
    <w:rsid w:val="00F44F1E"/>
    <w:rsid w:val="00F45A2F"/>
    <w:rsid w:val="00F53D9C"/>
    <w:rsid w:val="00F53EFB"/>
    <w:rsid w:val="00F60059"/>
    <w:rsid w:val="00F73617"/>
    <w:rsid w:val="00F831F6"/>
    <w:rsid w:val="00F951B2"/>
    <w:rsid w:val="00FA21D1"/>
    <w:rsid w:val="00FC3E6B"/>
    <w:rsid w:val="00FE69A1"/>
    <w:rsid w:val="00FF060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55F24"/>
  <w15:chartTrackingRefBased/>
  <w15:docId w15:val="{03F538A8-EFB2-4255-8548-2BB849E8B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549E7"/>
    <w:pPr>
      <w:spacing w:line="256" w:lineRule="auto"/>
    </w:pPr>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5549E7"/>
    <w:pPr>
      <w:keepNext/>
      <w:keepLines/>
      <w:spacing w:before="120" w:after="0"/>
      <w:jc w:val="center"/>
      <w:outlineLvl w:val="0"/>
    </w:pPr>
    <w:rPr>
      <w:rFonts w:eastAsiaTheme="majorEastAsia" w:cstheme="majorBidi"/>
      <w:b/>
      <w:sz w:val="28"/>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549E7"/>
    <w:rPr>
      <w:rFonts w:ascii="Times New Roman" w:eastAsiaTheme="majorEastAsia" w:hAnsi="Times New Roman" w:cstheme="majorBidi"/>
      <w:b/>
      <w:kern w:val="0"/>
      <w:sz w:val="28"/>
      <w:szCs w:val="32"/>
      <w14:ligatures w14:val="none"/>
    </w:rPr>
  </w:style>
  <w:style w:type="paragraph" w:styleId="Loendilik">
    <w:name w:val="List Paragraph"/>
    <w:basedOn w:val="Normaallaad"/>
    <w:uiPriority w:val="34"/>
    <w:qFormat/>
    <w:rsid w:val="005549E7"/>
    <w:pPr>
      <w:ind w:left="720"/>
      <w:contextualSpacing/>
    </w:pPr>
  </w:style>
  <w:style w:type="character" w:styleId="Kommentaariviide">
    <w:name w:val="annotation reference"/>
    <w:basedOn w:val="Liguvaikefont"/>
    <w:uiPriority w:val="99"/>
    <w:semiHidden/>
    <w:unhideWhenUsed/>
    <w:rsid w:val="005549E7"/>
    <w:rPr>
      <w:sz w:val="16"/>
      <w:szCs w:val="16"/>
    </w:rPr>
  </w:style>
  <w:style w:type="paragraph" w:styleId="Kommentaaritekst">
    <w:name w:val="annotation text"/>
    <w:basedOn w:val="Normaallaad"/>
    <w:link w:val="KommentaaritekstMrk"/>
    <w:uiPriority w:val="99"/>
    <w:unhideWhenUsed/>
    <w:rsid w:val="005549E7"/>
    <w:pPr>
      <w:spacing w:line="240" w:lineRule="auto"/>
    </w:pPr>
    <w:rPr>
      <w:rFonts w:asciiTheme="minorHAnsi" w:hAnsiTheme="minorHAnsi"/>
      <w:kern w:val="2"/>
      <w:sz w:val="20"/>
      <w:szCs w:val="20"/>
      <w14:ligatures w14:val="standardContextual"/>
    </w:rPr>
  </w:style>
  <w:style w:type="character" w:customStyle="1" w:styleId="KommentaaritekstMrk">
    <w:name w:val="Kommentaari tekst Märk"/>
    <w:basedOn w:val="Liguvaikefont"/>
    <w:link w:val="Kommentaaritekst"/>
    <w:uiPriority w:val="99"/>
    <w:rsid w:val="005549E7"/>
    <w:rPr>
      <w:sz w:val="20"/>
      <w:szCs w:val="20"/>
    </w:rPr>
  </w:style>
  <w:style w:type="paragraph" w:styleId="Normaallaadveeb">
    <w:name w:val="Normal (Web)"/>
    <w:basedOn w:val="Normaallaad"/>
    <w:uiPriority w:val="99"/>
    <w:semiHidden/>
    <w:unhideWhenUsed/>
    <w:rsid w:val="005549E7"/>
    <w:pPr>
      <w:spacing w:before="100" w:beforeAutospacing="1" w:after="100" w:afterAutospacing="1" w:line="240" w:lineRule="auto"/>
    </w:pPr>
    <w:rPr>
      <w:rFonts w:eastAsia="Times New Roman" w:cs="Times New Roman"/>
      <w:szCs w:val="24"/>
      <w:lang w:eastAsia="et-EE"/>
    </w:rPr>
  </w:style>
  <w:style w:type="paragraph" w:customStyle="1" w:styleId="Default">
    <w:name w:val="Default"/>
    <w:rsid w:val="00D62047"/>
    <w:pPr>
      <w:autoSpaceDE w:val="0"/>
      <w:autoSpaceDN w:val="0"/>
      <w:adjustRightInd w:val="0"/>
      <w:spacing w:after="0" w:line="240" w:lineRule="auto"/>
    </w:pPr>
    <w:rPr>
      <w:rFonts w:ascii="EUAlbertina" w:hAnsi="EUAlbertina" w:cs="EUAlbertina"/>
      <w:color w:val="000000"/>
      <w:kern w:val="0"/>
      <w:sz w:val="24"/>
      <w:szCs w:val="24"/>
    </w:rPr>
  </w:style>
  <w:style w:type="paragraph" w:styleId="Kommentaariteema">
    <w:name w:val="annotation subject"/>
    <w:basedOn w:val="Kommentaaritekst"/>
    <w:next w:val="Kommentaaritekst"/>
    <w:link w:val="KommentaariteemaMrk"/>
    <w:uiPriority w:val="99"/>
    <w:semiHidden/>
    <w:unhideWhenUsed/>
    <w:rsid w:val="00F53EFB"/>
    <w:rPr>
      <w:rFonts w:ascii="Times New Roman" w:hAnsi="Times New Roman"/>
      <w:b/>
      <w:bCs/>
      <w:kern w:val="0"/>
      <w14:ligatures w14:val="none"/>
    </w:rPr>
  </w:style>
  <w:style w:type="character" w:customStyle="1" w:styleId="KommentaariteemaMrk">
    <w:name w:val="Kommentaari teema Märk"/>
    <w:basedOn w:val="KommentaaritekstMrk"/>
    <w:link w:val="Kommentaariteema"/>
    <w:uiPriority w:val="99"/>
    <w:semiHidden/>
    <w:rsid w:val="00F53EFB"/>
    <w:rPr>
      <w:rFonts w:ascii="Times New Roman" w:hAnsi="Times New Roman"/>
      <w:b/>
      <w:bCs/>
      <w:kern w:val="0"/>
      <w:sz w:val="20"/>
      <w:szCs w:val="20"/>
      <w14:ligatures w14:val="none"/>
    </w:rPr>
  </w:style>
  <w:style w:type="character" w:customStyle="1" w:styleId="tyhik">
    <w:name w:val="tyhik"/>
    <w:basedOn w:val="Liguvaikefont"/>
    <w:rsid w:val="00F167B0"/>
  </w:style>
  <w:style w:type="paragraph" w:styleId="Redaktsioon">
    <w:name w:val="Revision"/>
    <w:hidden/>
    <w:uiPriority w:val="99"/>
    <w:semiHidden/>
    <w:rsid w:val="009F6543"/>
    <w:pPr>
      <w:spacing w:after="0" w:line="240" w:lineRule="auto"/>
    </w:pPr>
    <w:rPr>
      <w:rFonts w:ascii="Times New Roman" w:hAnsi="Times New Roman"/>
      <w:kern w:val="0"/>
      <w:sz w:val="24"/>
      <w14:ligatures w14:val="none"/>
    </w:rPr>
  </w:style>
  <w:style w:type="character" w:styleId="Rhutus">
    <w:name w:val="Emphasis"/>
    <w:basedOn w:val="Liguvaikefont"/>
    <w:uiPriority w:val="20"/>
    <w:qFormat/>
    <w:rsid w:val="00E0710F"/>
    <w:rPr>
      <w:i/>
      <w:iCs/>
    </w:rPr>
  </w:style>
  <w:style w:type="paragraph" w:styleId="Pis">
    <w:name w:val="header"/>
    <w:basedOn w:val="Normaallaad"/>
    <w:link w:val="PisMrk"/>
    <w:uiPriority w:val="99"/>
    <w:unhideWhenUsed/>
    <w:rsid w:val="0089356D"/>
    <w:pPr>
      <w:tabs>
        <w:tab w:val="center" w:pos="4536"/>
        <w:tab w:val="right" w:pos="9072"/>
      </w:tabs>
      <w:spacing w:after="0" w:line="240" w:lineRule="auto"/>
    </w:pPr>
  </w:style>
  <w:style w:type="character" w:customStyle="1" w:styleId="PisMrk">
    <w:name w:val="Päis Märk"/>
    <w:basedOn w:val="Liguvaikefont"/>
    <w:link w:val="Pis"/>
    <w:uiPriority w:val="99"/>
    <w:rsid w:val="0089356D"/>
    <w:rPr>
      <w:rFonts w:ascii="Times New Roman" w:hAnsi="Times New Roman"/>
      <w:kern w:val="0"/>
      <w:sz w:val="24"/>
      <w14:ligatures w14:val="none"/>
    </w:rPr>
  </w:style>
  <w:style w:type="paragraph" w:styleId="Jalus">
    <w:name w:val="footer"/>
    <w:basedOn w:val="Normaallaad"/>
    <w:link w:val="JalusMrk"/>
    <w:uiPriority w:val="99"/>
    <w:unhideWhenUsed/>
    <w:rsid w:val="0089356D"/>
    <w:pPr>
      <w:tabs>
        <w:tab w:val="center" w:pos="4536"/>
        <w:tab w:val="right" w:pos="9072"/>
      </w:tabs>
      <w:spacing w:after="0" w:line="240" w:lineRule="auto"/>
    </w:pPr>
  </w:style>
  <w:style w:type="character" w:customStyle="1" w:styleId="JalusMrk">
    <w:name w:val="Jalus Märk"/>
    <w:basedOn w:val="Liguvaikefont"/>
    <w:link w:val="Jalus"/>
    <w:uiPriority w:val="99"/>
    <w:rsid w:val="0089356D"/>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8675003">
      <w:bodyDiv w:val="1"/>
      <w:marLeft w:val="0"/>
      <w:marRight w:val="0"/>
      <w:marTop w:val="0"/>
      <w:marBottom w:val="0"/>
      <w:divBdr>
        <w:top w:val="none" w:sz="0" w:space="0" w:color="auto"/>
        <w:left w:val="none" w:sz="0" w:space="0" w:color="auto"/>
        <w:bottom w:val="none" w:sz="0" w:space="0" w:color="auto"/>
        <w:right w:val="none" w:sz="0" w:space="0" w:color="auto"/>
      </w:divBdr>
    </w:div>
    <w:div w:id="1175682921">
      <w:bodyDiv w:val="1"/>
      <w:marLeft w:val="0"/>
      <w:marRight w:val="0"/>
      <w:marTop w:val="0"/>
      <w:marBottom w:val="0"/>
      <w:divBdr>
        <w:top w:val="none" w:sz="0" w:space="0" w:color="auto"/>
        <w:left w:val="none" w:sz="0" w:space="0" w:color="auto"/>
        <w:bottom w:val="none" w:sz="0" w:space="0" w:color="auto"/>
        <w:right w:val="none" w:sz="0" w:space="0" w:color="auto"/>
      </w:divBdr>
    </w:div>
    <w:div w:id="1520125374">
      <w:bodyDiv w:val="1"/>
      <w:marLeft w:val="0"/>
      <w:marRight w:val="0"/>
      <w:marTop w:val="0"/>
      <w:marBottom w:val="0"/>
      <w:divBdr>
        <w:top w:val="none" w:sz="0" w:space="0" w:color="auto"/>
        <w:left w:val="none" w:sz="0" w:space="0" w:color="auto"/>
        <w:bottom w:val="none" w:sz="0" w:space="0" w:color="auto"/>
        <w:right w:val="none" w:sz="0" w:space="0" w:color="auto"/>
      </w:divBdr>
      <w:divsChild>
        <w:div w:id="1206869511">
          <w:marLeft w:val="0"/>
          <w:marRight w:val="0"/>
          <w:marTop w:val="0"/>
          <w:marBottom w:val="0"/>
          <w:divBdr>
            <w:top w:val="none" w:sz="0" w:space="0" w:color="auto"/>
            <w:left w:val="none" w:sz="0" w:space="0" w:color="auto"/>
            <w:bottom w:val="none" w:sz="0" w:space="0" w:color="auto"/>
            <w:right w:val="none" w:sz="0" w:space="0" w:color="auto"/>
          </w:divBdr>
          <w:divsChild>
            <w:div w:id="1283269690">
              <w:marLeft w:val="0"/>
              <w:marRight w:val="0"/>
              <w:marTop w:val="0"/>
              <w:marBottom w:val="0"/>
              <w:divBdr>
                <w:top w:val="none" w:sz="0" w:space="0" w:color="auto"/>
                <w:left w:val="none" w:sz="0" w:space="0" w:color="auto"/>
                <w:bottom w:val="none" w:sz="0" w:space="0" w:color="auto"/>
                <w:right w:val="none" w:sz="0" w:space="0" w:color="auto"/>
              </w:divBdr>
              <w:divsChild>
                <w:div w:id="425931651">
                  <w:marLeft w:val="0"/>
                  <w:marRight w:val="0"/>
                  <w:marTop w:val="0"/>
                  <w:marBottom w:val="0"/>
                  <w:divBdr>
                    <w:top w:val="none" w:sz="0" w:space="0" w:color="auto"/>
                    <w:left w:val="none" w:sz="0" w:space="0" w:color="auto"/>
                    <w:bottom w:val="none" w:sz="0" w:space="0" w:color="auto"/>
                    <w:right w:val="none" w:sz="0" w:space="0" w:color="auto"/>
                  </w:divBdr>
                  <w:divsChild>
                    <w:div w:id="1486700115">
                      <w:marLeft w:val="0"/>
                      <w:marRight w:val="0"/>
                      <w:marTop w:val="0"/>
                      <w:marBottom w:val="0"/>
                      <w:divBdr>
                        <w:top w:val="none" w:sz="0" w:space="0" w:color="auto"/>
                        <w:left w:val="none" w:sz="0" w:space="0" w:color="auto"/>
                        <w:bottom w:val="none" w:sz="0" w:space="0" w:color="auto"/>
                        <w:right w:val="none" w:sz="0" w:space="0" w:color="auto"/>
                      </w:divBdr>
                      <w:divsChild>
                        <w:div w:id="1666124386">
                          <w:marLeft w:val="0"/>
                          <w:marRight w:val="0"/>
                          <w:marTop w:val="0"/>
                          <w:marBottom w:val="0"/>
                          <w:divBdr>
                            <w:top w:val="none" w:sz="0" w:space="0" w:color="auto"/>
                            <w:left w:val="none" w:sz="0" w:space="0" w:color="auto"/>
                            <w:bottom w:val="none" w:sz="0" w:space="0" w:color="auto"/>
                            <w:right w:val="none" w:sz="0" w:space="0" w:color="auto"/>
                          </w:divBdr>
                          <w:divsChild>
                            <w:div w:id="23902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6456125">
      <w:bodyDiv w:val="1"/>
      <w:marLeft w:val="0"/>
      <w:marRight w:val="0"/>
      <w:marTop w:val="0"/>
      <w:marBottom w:val="0"/>
      <w:divBdr>
        <w:top w:val="none" w:sz="0" w:space="0" w:color="auto"/>
        <w:left w:val="none" w:sz="0" w:space="0" w:color="auto"/>
        <w:bottom w:val="none" w:sz="0" w:space="0" w:color="auto"/>
        <w:right w:val="none" w:sz="0" w:space="0" w:color="auto"/>
      </w:divBdr>
    </w:div>
    <w:div w:id="2107769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290B81-99F6-42B0-8FB2-6A46BB5E4C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B5C3B9-374C-430A-936F-2264A9BA0D6D}">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A934D87D-2FE0-4D8D-AAF5-F725D44331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1623</Words>
  <Characters>9418</Characters>
  <Application>Microsoft Office Word</Application>
  <DocSecurity>0</DocSecurity>
  <Lines>78</Lines>
  <Paragraphs>22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Jarmo Lilium</dc:creator>
  <cp:keywords/>
  <dc:description/>
  <cp:lastModifiedBy>Katariina Kärsten - JUSTDIGI</cp:lastModifiedBy>
  <cp:revision>81</cp:revision>
  <dcterms:created xsi:type="dcterms:W3CDTF">2025-03-14T08:18:00Z</dcterms:created>
  <dcterms:modified xsi:type="dcterms:W3CDTF">2025-03-28T09:49:00Z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2025-02-11T10:24:32Z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5d688d14-4edb-4a18-8cea-c68e1cfe9b14</vt:lpwstr>
  </property>
  <property fmtid="{D5CDD505-2E9C-101B-9397-08002B2CF9AE}" pid="9" name="MSIP_Label_defa4170-0d19-0005-0004-bc88714345d2_ContentBits">
    <vt:lpwstr>0</vt:lpwstr>
  </property>
  <property fmtid="{D5CDD505-2E9C-101B-9397-08002B2CF9AE}" pid="10" name="MediaServiceImageTags">
    <vt:lpwstr/>
  </property>
</Properties>
</file>